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4F06C2" w:rsidRDefault="0093131F" w:rsidP="008B306C">
      <w:pPr>
        <w:rPr>
          <w:rFonts w:ascii="Times New Roman" w:hAnsi="Times New Roman" w:cs="Times New Roman"/>
          <w:b/>
          <w:sz w:val="28"/>
        </w:rPr>
      </w:pPr>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0090C4CB" w:rsidR="000331A6" w:rsidRPr="004F06C2" w:rsidRDefault="00F470D4" w:rsidP="008B306C">
      <w:pPr>
        <w:rPr>
          <w:rFonts w:ascii="Times New Roman" w:hAnsi="Times New Roman" w:cs="Times New Roman"/>
          <w:b/>
          <w:sz w:val="28"/>
        </w:rPr>
      </w:pPr>
      <w:r>
        <w:rPr>
          <w:rFonts w:ascii="Times New Roman" w:hAnsi="Times New Roman" w:cs="Times New Roman"/>
          <w:b/>
          <w:sz w:val="28"/>
        </w:rPr>
        <w:t>Color After</w:t>
      </w:r>
      <w:r w:rsidR="001F6EDF">
        <w:rPr>
          <w:rFonts w:ascii="Times New Roman" w:hAnsi="Times New Roman" w:cs="Times New Roman"/>
          <w:b/>
          <w:sz w:val="28"/>
        </w:rPr>
        <w:t>i</w:t>
      </w:r>
      <w:r>
        <w:rPr>
          <w:rFonts w:ascii="Times New Roman" w:hAnsi="Times New Roman" w:cs="Times New Roman"/>
          <w:b/>
          <w:sz w:val="28"/>
        </w:rPr>
        <w:t>mages</w:t>
      </w:r>
    </w:p>
    <w:p w14:paraId="38CB343A" w14:textId="25575220" w:rsidR="00151E01" w:rsidRDefault="006D7BB5" w:rsidP="006D7BB5">
      <w:pPr>
        <w:rPr>
          <w:rFonts w:ascii="Times New Roman" w:hAnsi="Times New Roman" w:cs="Times New Roman"/>
          <w:b/>
        </w:rPr>
      </w:pPr>
      <w:r>
        <w:rPr>
          <w:rFonts w:ascii="Times New Roman" w:hAnsi="Times New Roman" w:cs="Times New Roman"/>
          <w:b/>
        </w:rPr>
        <w:t>Overview</w:t>
      </w:r>
    </w:p>
    <w:p w14:paraId="4799204D" w14:textId="77777777" w:rsidR="00733BD3" w:rsidRDefault="00733BD3" w:rsidP="006D7BB5">
      <w:pPr>
        <w:rPr>
          <w:rFonts w:ascii="Times New Roman" w:hAnsi="Times New Roman" w:cs="Times New Roman"/>
        </w:rPr>
      </w:pPr>
      <w:r>
        <w:rPr>
          <w:rFonts w:ascii="Times New Roman" w:hAnsi="Times New Roman" w:cs="Times New Roman"/>
        </w:rPr>
        <w:t xml:space="preserve">Human color vision is impressive. People with normal color vision can tell apart millions of individual hues. Most amazingly, the ability is achieved with fairly simple hardware. </w:t>
      </w:r>
    </w:p>
    <w:p w14:paraId="46BDDA1B" w14:textId="0CE276D1" w:rsidR="007F76EE" w:rsidRPr="00820080" w:rsidRDefault="003D3AFD" w:rsidP="006D7BB5">
      <w:pPr>
        <w:rPr>
          <w:rFonts w:ascii="Times New Roman" w:hAnsi="Times New Roman" w:cs="Times New Roman"/>
        </w:rPr>
      </w:pPr>
      <w:r>
        <w:rPr>
          <w:rFonts w:ascii="Times New Roman" w:hAnsi="Times New Roman" w:cs="Times New Roman"/>
        </w:rPr>
        <w:t>Part of the power of human color vision comes</w:t>
      </w:r>
      <w:r w:rsidR="007F76EE">
        <w:rPr>
          <w:rFonts w:ascii="Times New Roman" w:hAnsi="Times New Roman" w:cs="Times New Roman"/>
        </w:rPr>
        <w:t xml:space="preserve"> </w:t>
      </w:r>
      <w:r>
        <w:rPr>
          <w:rFonts w:ascii="Times New Roman" w:hAnsi="Times New Roman" w:cs="Times New Roman"/>
        </w:rPr>
        <w:t>from</w:t>
      </w:r>
      <w:r w:rsidR="007F76EE">
        <w:rPr>
          <w:rFonts w:ascii="Times New Roman" w:hAnsi="Times New Roman" w:cs="Times New Roman"/>
        </w:rPr>
        <w:t xml:space="preserve"> a clever bit of engineering in the human brain. There, color perception relies on what</w:t>
      </w:r>
      <w:r w:rsidR="00965367">
        <w:rPr>
          <w:rFonts w:ascii="Times New Roman" w:hAnsi="Times New Roman" w:cs="Times New Roman"/>
        </w:rPr>
        <w:t xml:space="preserve"> is</w:t>
      </w:r>
      <w:r w:rsidR="007F76EE">
        <w:rPr>
          <w:rFonts w:ascii="Times New Roman" w:hAnsi="Times New Roman" w:cs="Times New Roman"/>
        </w:rPr>
        <w:t xml:space="preserve"> known as an </w:t>
      </w:r>
      <w:r>
        <w:rPr>
          <w:rFonts w:ascii="Times New Roman" w:hAnsi="Times New Roman" w:cs="Times New Roman"/>
        </w:rPr>
        <w:t>‘</w:t>
      </w:r>
      <w:r w:rsidR="007F76EE">
        <w:rPr>
          <w:rFonts w:ascii="Times New Roman" w:hAnsi="Times New Roman" w:cs="Times New Roman"/>
        </w:rPr>
        <w:t>opponent system</w:t>
      </w:r>
      <w:r>
        <w:rPr>
          <w:rFonts w:ascii="Times New Roman" w:hAnsi="Times New Roman" w:cs="Times New Roman"/>
        </w:rPr>
        <w:t>’</w:t>
      </w:r>
      <w:r w:rsidR="007F76EE">
        <w:rPr>
          <w:rFonts w:ascii="Times New Roman" w:hAnsi="Times New Roman" w:cs="Times New Roman"/>
        </w:rPr>
        <w:t>. This means that the presence of one kind of stimulus is treat</w:t>
      </w:r>
      <w:r w:rsidR="003C4E93">
        <w:rPr>
          <w:rFonts w:ascii="Times New Roman" w:hAnsi="Times New Roman" w:cs="Times New Roman"/>
        </w:rPr>
        <w:t xml:space="preserve">ed as evidence </w:t>
      </w:r>
      <w:r w:rsidR="00954F11">
        <w:rPr>
          <w:rFonts w:ascii="Times New Roman" w:hAnsi="Times New Roman" w:cs="Times New Roman"/>
        </w:rPr>
        <w:t>for</w:t>
      </w:r>
      <w:r w:rsidR="003C4E93">
        <w:rPr>
          <w:rFonts w:ascii="Times New Roman" w:hAnsi="Times New Roman" w:cs="Times New Roman"/>
        </w:rPr>
        <w:t xml:space="preserve"> the absence of</w:t>
      </w:r>
      <w:r w:rsidR="007F76EE">
        <w:rPr>
          <w:rFonts w:ascii="Times New Roman" w:hAnsi="Times New Roman" w:cs="Times New Roman"/>
        </w:rPr>
        <w:t xml:space="preserve"> another</w:t>
      </w:r>
      <w:r w:rsidR="00745E8F">
        <w:rPr>
          <w:rFonts w:ascii="Times New Roman" w:hAnsi="Times New Roman" w:cs="Times New Roman"/>
        </w:rPr>
        <w:t>;</w:t>
      </w:r>
      <w:r w:rsidR="003C4E93">
        <w:rPr>
          <w:rFonts w:ascii="Times New Roman" w:hAnsi="Times New Roman" w:cs="Times New Roman"/>
        </w:rPr>
        <w:t xml:space="preserve"> and vice versa, absence of </w:t>
      </w:r>
      <w:r w:rsidR="00954F11">
        <w:rPr>
          <w:rFonts w:ascii="Times New Roman" w:hAnsi="Times New Roman" w:cs="Times New Roman"/>
        </w:rPr>
        <w:t xml:space="preserve">one </w:t>
      </w:r>
      <w:r w:rsidR="003C4E93">
        <w:rPr>
          <w:rFonts w:ascii="Times New Roman" w:hAnsi="Times New Roman" w:cs="Times New Roman"/>
        </w:rPr>
        <w:t xml:space="preserve">kind of stimulus is taken as evidence for the presence of </w:t>
      </w:r>
      <w:r w:rsidR="00954F11">
        <w:rPr>
          <w:rFonts w:ascii="Times New Roman" w:hAnsi="Times New Roman" w:cs="Times New Roman"/>
        </w:rPr>
        <w:t>the other</w:t>
      </w:r>
      <w:r w:rsidR="007F76EE">
        <w:rPr>
          <w:rFonts w:ascii="Times New Roman" w:hAnsi="Times New Roman" w:cs="Times New Roman"/>
        </w:rPr>
        <w:t xml:space="preserve">. In particular, in the human brain there are cells that fire </w:t>
      </w:r>
      <w:r w:rsidR="003D7046">
        <w:rPr>
          <w:rFonts w:ascii="Times New Roman" w:hAnsi="Times New Roman" w:cs="Times New Roman"/>
        </w:rPr>
        <w:t>both</w:t>
      </w:r>
      <w:r w:rsidR="007F76EE">
        <w:rPr>
          <w:rFonts w:ascii="Times New Roman" w:hAnsi="Times New Roman" w:cs="Times New Roman"/>
        </w:rPr>
        <w:t xml:space="preserve"> when they receive signals to suggest that blue light is present, </w:t>
      </w:r>
      <w:r w:rsidR="003D7046">
        <w:rPr>
          <w:rFonts w:ascii="Times New Roman" w:hAnsi="Times New Roman" w:cs="Times New Roman"/>
        </w:rPr>
        <w:t xml:space="preserve">or when they do not receive signals suggesting yellow light. Similarly, there are cells that fire to the presence of yellow or the absence of blue. Blue and yellow are thus treated as opponent </w:t>
      </w:r>
      <w:r w:rsidR="00B7722C">
        <w:rPr>
          <w:rFonts w:ascii="Times New Roman" w:hAnsi="Times New Roman" w:cs="Times New Roman"/>
        </w:rPr>
        <w:t>values in one dimension</w:t>
      </w:r>
      <w:r w:rsidR="003D7046">
        <w:rPr>
          <w:rFonts w:ascii="Times New Roman" w:hAnsi="Times New Roman" w:cs="Times New Roman"/>
        </w:rPr>
        <w:t xml:space="preserve">. They can be thought of as negative versus positive values on one axis of a Cartesian plane. </w:t>
      </w:r>
      <w:r w:rsidR="00B55C67">
        <w:rPr>
          <w:rFonts w:ascii="Times New Roman" w:hAnsi="Times New Roman" w:cs="Times New Roman"/>
        </w:rPr>
        <w:t xml:space="preserve">If a stimulus is characterized as having a negative value on that axis, it can’t also have a positive value. So if it is characterized as yellow, it can’t also be characterized as blue. </w:t>
      </w:r>
      <w:r w:rsidR="003D7046">
        <w:rPr>
          <w:rFonts w:ascii="Times New Roman" w:hAnsi="Times New Roman" w:cs="Times New Roman"/>
        </w:rPr>
        <w:t>Similarly, green and red (o</w:t>
      </w:r>
      <w:r>
        <w:rPr>
          <w:rFonts w:ascii="Times New Roman" w:hAnsi="Times New Roman" w:cs="Times New Roman"/>
        </w:rPr>
        <w:t xml:space="preserve">r really, magenta), </w:t>
      </w:r>
      <w:r w:rsidR="00B7722C">
        <w:rPr>
          <w:rFonts w:ascii="Times New Roman" w:hAnsi="Times New Roman" w:cs="Times New Roman"/>
        </w:rPr>
        <w:t>occupy</w:t>
      </w:r>
      <w:r>
        <w:rPr>
          <w:rFonts w:ascii="Times New Roman" w:hAnsi="Times New Roman" w:cs="Times New Roman"/>
        </w:rPr>
        <w:t xml:space="preserve"> another opponent </w:t>
      </w:r>
      <w:r w:rsidR="00B7722C">
        <w:rPr>
          <w:rFonts w:ascii="Times New Roman" w:hAnsi="Times New Roman" w:cs="Times New Roman"/>
        </w:rPr>
        <w:t>dimension</w:t>
      </w:r>
      <w:r>
        <w:rPr>
          <w:rFonts w:ascii="Times New Roman" w:hAnsi="Times New Roman" w:cs="Times New Roman"/>
        </w:rPr>
        <w:t>. There are c</w:t>
      </w:r>
      <w:r w:rsidR="003D7046">
        <w:rPr>
          <w:rFonts w:ascii="Times New Roman" w:hAnsi="Times New Roman" w:cs="Times New Roman"/>
        </w:rPr>
        <w:t>ells in the human brain that respond</w:t>
      </w:r>
      <w:r>
        <w:rPr>
          <w:rFonts w:ascii="Times New Roman" w:hAnsi="Times New Roman" w:cs="Times New Roman"/>
        </w:rPr>
        <w:t xml:space="preserve"> </w:t>
      </w:r>
      <w:r w:rsidR="003D7046">
        <w:rPr>
          <w:rFonts w:ascii="Times New Roman" w:hAnsi="Times New Roman" w:cs="Times New Roman"/>
        </w:rPr>
        <w:t xml:space="preserve">to the presence of one </w:t>
      </w:r>
      <w:r w:rsidR="00B7722C">
        <w:rPr>
          <w:rFonts w:ascii="Times New Roman" w:hAnsi="Times New Roman" w:cs="Times New Roman"/>
        </w:rPr>
        <w:t>or</w:t>
      </w:r>
      <w:r w:rsidR="003D7046">
        <w:rPr>
          <w:rFonts w:ascii="Times New Roman" w:hAnsi="Times New Roman" w:cs="Times New Roman"/>
        </w:rPr>
        <w:t xml:space="preserve"> the absence of the other. </w:t>
      </w:r>
      <w:r w:rsidR="00820080">
        <w:rPr>
          <w:rFonts w:ascii="Times New Roman" w:hAnsi="Times New Roman" w:cs="Times New Roman"/>
          <w:b/>
        </w:rPr>
        <w:t xml:space="preserve">Figures 1 and 2 </w:t>
      </w:r>
      <w:r w:rsidR="00820080">
        <w:rPr>
          <w:rFonts w:ascii="Times New Roman" w:hAnsi="Times New Roman" w:cs="Times New Roman"/>
        </w:rPr>
        <w:t xml:space="preserve">explain color </w:t>
      </w:r>
      <w:proofErr w:type="spellStart"/>
      <w:r w:rsidR="00820080">
        <w:rPr>
          <w:rFonts w:ascii="Times New Roman" w:hAnsi="Times New Roman" w:cs="Times New Roman"/>
        </w:rPr>
        <w:t>o</w:t>
      </w:r>
      <w:r w:rsidR="001F6EDF">
        <w:rPr>
          <w:rFonts w:ascii="Times New Roman" w:hAnsi="Times New Roman" w:cs="Times New Roman"/>
        </w:rPr>
        <w:t>p</w:t>
      </w:r>
      <w:r w:rsidR="00820080">
        <w:rPr>
          <w:rFonts w:ascii="Times New Roman" w:hAnsi="Times New Roman" w:cs="Times New Roman"/>
        </w:rPr>
        <w:t>ponency</w:t>
      </w:r>
      <w:proofErr w:type="spellEnd"/>
      <w:r w:rsidR="00820080">
        <w:rPr>
          <w:rFonts w:ascii="Times New Roman" w:hAnsi="Times New Roman" w:cs="Times New Roman"/>
        </w:rPr>
        <w:t xml:space="preserve"> in Cartesian terms.</w:t>
      </w:r>
    </w:p>
    <w:p w14:paraId="64EB6B8A" w14:textId="54C86587" w:rsidR="003A2699" w:rsidRDefault="003A2699" w:rsidP="006D7BB5">
      <w:pPr>
        <w:rPr>
          <w:rFonts w:ascii="Times New Roman" w:hAnsi="Times New Roman" w:cs="Times New Roman"/>
        </w:rPr>
      </w:pPr>
      <w:r>
        <w:rPr>
          <w:rFonts w:ascii="Times New Roman" w:hAnsi="Times New Roman" w:cs="Times New Roman"/>
        </w:rPr>
        <w:t xml:space="preserve">One way that color </w:t>
      </w:r>
      <w:proofErr w:type="spellStart"/>
      <w:r>
        <w:rPr>
          <w:rFonts w:ascii="Times New Roman" w:hAnsi="Times New Roman" w:cs="Times New Roman"/>
        </w:rPr>
        <w:t>o</w:t>
      </w:r>
      <w:r w:rsidR="001F6EDF">
        <w:rPr>
          <w:rFonts w:ascii="Times New Roman" w:hAnsi="Times New Roman" w:cs="Times New Roman"/>
        </w:rPr>
        <w:t>p</w:t>
      </w:r>
      <w:r>
        <w:rPr>
          <w:rFonts w:ascii="Times New Roman" w:hAnsi="Times New Roman" w:cs="Times New Roman"/>
        </w:rPr>
        <w:t>ponency</w:t>
      </w:r>
      <w:proofErr w:type="spellEnd"/>
      <w:r>
        <w:rPr>
          <w:rFonts w:ascii="Times New Roman" w:hAnsi="Times New Roman" w:cs="Times New Roman"/>
        </w:rPr>
        <w:t xml:space="preserve"> was discovered—</w:t>
      </w:r>
      <w:r w:rsidR="00FE664B">
        <w:rPr>
          <w:rFonts w:ascii="Times New Roman" w:hAnsi="Times New Roman" w:cs="Times New Roman"/>
        </w:rPr>
        <w:t xml:space="preserve">in 1878 by Ewald </w:t>
      </w:r>
      <w:proofErr w:type="spellStart"/>
      <w:r w:rsidR="00FE664B">
        <w:rPr>
          <w:rFonts w:ascii="Times New Roman" w:hAnsi="Times New Roman" w:cs="Times New Roman"/>
        </w:rPr>
        <w:t>Hering</w:t>
      </w:r>
      <w:proofErr w:type="spellEnd"/>
      <w:r w:rsidR="00FE664B">
        <w:rPr>
          <w:rFonts w:ascii="Times New Roman" w:hAnsi="Times New Roman" w:cs="Times New Roman"/>
        </w:rPr>
        <w:t xml:space="preserve">, </w:t>
      </w:r>
      <w:r>
        <w:rPr>
          <w:rFonts w:ascii="Times New Roman" w:hAnsi="Times New Roman" w:cs="Times New Roman"/>
        </w:rPr>
        <w:t>even before scientists had access to techniques for imaging the brain itself—is through an illusion known as a color afterimage. Afterimages are still used today both</w:t>
      </w:r>
      <w:r w:rsidR="00EA3933">
        <w:rPr>
          <w:rFonts w:ascii="Times New Roman" w:hAnsi="Times New Roman" w:cs="Times New Roman"/>
        </w:rPr>
        <w:t xml:space="preserve"> to</w:t>
      </w:r>
      <w:r>
        <w:rPr>
          <w:rFonts w:ascii="Times New Roman" w:hAnsi="Times New Roman" w:cs="Times New Roman"/>
        </w:rPr>
        <w:t xml:space="preserve"> demonstrate the opponent properties of human color perception and to study</w:t>
      </w:r>
      <w:r w:rsidR="00EA3933">
        <w:rPr>
          <w:rFonts w:ascii="Times New Roman" w:hAnsi="Times New Roman" w:cs="Times New Roman"/>
        </w:rPr>
        <w:t xml:space="preserve"> them</w:t>
      </w:r>
      <w:r>
        <w:rPr>
          <w:rFonts w:ascii="Times New Roman" w:hAnsi="Times New Roman" w:cs="Times New Roman"/>
        </w:rPr>
        <w:t xml:space="preserve">. </w:t>
      </w:r>
    </w:p>
    <w:p w14:paraId="516E6CA0" w14:textId="7BD65C5C" w:rsidR="000401FF" w:rsidRPr="003D7046" w:rsidRDefault="003A2699" w:rsidP="006D7BB5">
      <w:pPr>
        <w:rPr>
          <w:rFonts w:ascii="Times New Roman" w:hAnsi="Times New Roman" w:cs="Times New Roman"/>
        </w:rPr>
      </w:pPr>
      <w:r>
        <w:rPr>
          <w:rFonts w:ascii="Times New Roman" w:hAnsi="Times New Roman" w:cs="Times New Roman"/>
        </w:rPr>
        <w:t>This video demonstrate</w:t>
      </w:r>
      <w:r w:rsidR="001F6EDF">
        <w:rPr>
          <w:rFonts w:ascii="Times New Roman" w:hAnsi="Times New Roman" w:cs="Times New Roman"/>
        </w:rPr>
        <w:t>s</w:t>
      </w:r>
      <w:r>
        <w:rPr>
          <w:rFonts w:ascii="Times New Roman" w:hAnsi="Times New Roman" w:cs="Times New Roman"/>
        </w:rPr>
        <w:t xml:space="preserve"> how to create a color afterimag</w:t>
      </w:r>
      <w:r w:rsidR="00EA3933">
        <w:rPr>
          <w:rFonts w:ascii="Times New Roman" w:hAnsi="Times New Roman" w:cs="Times New Roman"/>
        </w:rPr>
        <w:t>e illusion, and a simple way to</w:t>
      </w:r>
      <w:r>
        <w:rPr>
          <w:rFonts w:ascii="Times New Roman" w:hAnsi="Times New Roman" w:cs="Times New Roman"/>
        </w:rPr>
        <w:t xml:space="preserve"> collect subjective perceptual responses from human observers</w:t>
      </w:r>
      <w:r w:rsidR="00820080">
        <w:rPr>
          <w:rFonts w:ascii="Times New Roman" w:hAnsi="Times New Roman" w:cs="Times New Roman"/>
        </w:rPr>
        <w:t>.</w:t>
      </w:r>
      <w:r w:rsidR="00606077">
        <w:rPr>
          <w:rFonts w:ascii="Times New Roman" w:hAnsi="Times New Roman" w:cs="Times New Roman"/>
        </w:rPr>
        <w:t xml:space="preserve"> </w:t>
      </w:r>
    </w:p>
    <w:p w14:paraId="0B84EFB7" w14:textId="77777777" w:rsidR="00467282" w:rsidRPr="004F06C2" w:rsidRDefault="000331A6" w:rsidP="008B306C">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27D3F05" w14:textId="59BE3A3D" w:rsidR="00EA3933" w:rsidRPr="00EA3933" w:rsidRDefault="00EA3933" w:rsidP="00EA3933">
      <w:pPr>
        <w:pStyle w:val="ListParagraph"/>
        <w:widowControl w:val="0"/>
        <w:numPr>
          <w:ilvl w:val="0"/>
          <w:numId w:val="1"/>
        </w:numPr>
        <w:autoSpaceDE w:val="0"/>
        <w:autoSpaceDN w:val="0"/>
        <w:adjustRightInd w:val="0"/>
        <w:rPr>
          <w:rFonts w:ascii="Times New Roman" w:hAnsi="Times New Roman"/>
          <w:lang w:val="en-GB"/>
        </w:rPr>
      </w:pPr>
      <w:r>
        <w:rPr>
          <w:rFonts w:ascii="Times New Roman" w:hAnsi="Times New Roman"/>
          <w:b/>
          <w:lang w:val="en-GB"/>
        </w:rPr>
        <w:t>Stimuli</w:t>
      </w:r>
    </w:p>
    <w:p w14:paraId="19E74E94" w14:textId="26EBD1F3" w:rsidR="00EA3933" w:rsidRDefault="0083413E"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Open a blank white page in </w:t>
      </w:r>
      <w:r w:rsidR="006639E3">
        <w:rPr>
          <w:rFonts w:ascii="Times New Roman" w:hAnsi="Times New Roman"/>
          <w:lang w:val="en-GB"/>
        </w:rPr>
        <w:t>a</w:t>
      </w:r>
      <w:r>
        <w:rPr>
          <w:rFonts w:ascii="Times New Roman" w:hAnsi="Times New Roman"/>
          <w:lang w:val="en-GB"/>
        </w:rPr>
        <w:t xml:space="preserve"> slide editor</w:t>
      </w:r>
      <w:r w:rsidR="00F91E48">
        <w:rPr>
          <w:rFonts w:ascii="Times New Roman" w:hAnsi="Times New Roman"/>
          <w:lang w:val="en-GB"/>
        </w:rPr>
        <w:t xml:space="preserve"> (software such as PowerPoint or</w:t>
      </w:r>
      <w:r w:rsidR="001F6EDF">
        <w:rPr>
          <w:rFonts w:ascii="Times New Roman" w:hAnsi="Times New Roman"/>
          <w:lang w:val="en-GB"/>
        </w:rPr>
        <w:t xml:space="preserve"> Keynote will suffice)</w:t>
      </w:r>
      <w:r>
        <w:rPr>
          <w:rFonts w:ascii="Times New Roman" w:hAnsi="Times New Roman"/>
          <w:lang w:val="en-GB"/>
        </w:rPr>
        <w:t xml:space="preserve">. </w:t>
      </w:r>
      <w:r w:rsidR="001F6EDF">
        <w:rPr>
          <w:rFonts w:ascii="Times New Roman" w:hAnsi="Times New Roman"/>
          <w:lang w:val="en-GB"/>
        </w:rPr>
        <w:br/>
      </w:r>
    </w:p>
    <w:p w14:paraId="30075BF2" w14:textId="2D38C276" w:rsidR="0083413E" w:rsidRDefault="0083413E"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Use the shape tool</w:t>
      </w:r>
      <w:r w:rsidR="00C06D67">
        <w:rPr>
          <w:rFonts w:ascii="Times New Roman" w:hAnsi="Times New Roman"/>
          <w:lang w:val="en-GB"/>
        </w:rPr>
        <w:t xml:space="preserve"> to make t</w:t>
      </w:r>
      <w:r w:rsidR="002104DE">
        <w:rPr>
          <w:rFonts w:ascii="Times New Roman" w:hAnsi="Times New Roman"/>
          <w:lang w:val="en-GB"/>
        </w:rPr>
        <w:t>w</w:t>
      </w:r>
      <w:r w:rsidR="00C06D67">
        <w:rPr>
          <w:rFonts w:ascii="Times New Roman" w:hAnsi="Times New Roman"/>
          <w:lang w:val="en-GB"/>
        </w:rPr>
        <w:t xml:space="preserve">o equally sized stars with no </w:t>
      </w:r>
      <w:r w:rsidR="00C06D67" w:rsidRPr="00EB1676">
        <w:rPr>
          <w:rFonts w:ascii="Times New Roman" w:hAnsi="Times New Roman"/>
        </w:rPr>
        <w:t>color</w:t>
      </w:r>
      <w:r w:rsidR="00C06D67">
        <w:rPr>
          <w:rFonts w:ascii="Times New Roman" w:hAnsi="Times New Roman"/>
          <w:lang w:val="en-GB"/>
        </w:rPr>
        <w:t xml:space="preserve"> fill, only a thin black outline. </w:t>
      </w:r>
      <w:r w:rsidR="001F6EDF">
        <w:rPr>
          <w:rFonts w:ascii="Times New Roman" w:hAnsi="Times New Roman"/>
          <w:lang w:val="en-GB"/>
        </w:rPr>
        <w:t xml:space="preserve">Center </w:t>
      </w:r>
      <w:r>
        <w:rPr>
          <w:rFonts w:ascii="Times New Roman" w:hAnsi="Times New Roman"/>
          <w:lang w:val="en-GB"/>
        </w:rPr>
        <w:t xml:space="preserve">them vertically on the page, and place one on each side </w:t>
      </w:r>
      <w:r w:rsidR="00C06D67">
        <w:rPr>
          <w:rFonts w:ascii="Times New Roman" w:hAnsi="Times New Roman"/>
          <w:lang w:val="en-GB"/>
        </w:rPr>
        <w:t xml:space="preserve">(left and right). </w:t>
      </w:r>
      <w:r w:rsidR="001F6EDF">
        <w:rPr>
          <w:rFonts w:ascii="Times New Roman" w:hAnsi="Times New Roman"/>
          <w:lang w:val="en-GB"/>
        </w:rPr>
        <w:br/>
      </w:r>
    </w:p>
    <w:p w14:paraId="5B6BAE7F" w14:textId="7588E2B5" w:rsidR="00C06D67" w:rsidRDefault="00C06D67"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Place a small black disc in the canter of the page between the stars. This </w:t>
      </w:r>
      <w:r w:rsidR="001F6EDF">
        <w:rPr>
          <w:rFonts w:ascii="Times New Roman" w:hAnsi="Times New Roman"/>
          <w:lang w:val="en-GB"/>
        </w:rPr>
        <w:t xml:space="preserve">is </w:t>
      </w:r>
      <w:r>
        <w:rPr>
          <w:rFonts w:ascii="Times New Roman" w:hAnsi="Times New Roman"/>
          <w:lang w:val="en-GB"/>
        </w:rPr>
        <w:t xml:space="preserve">the fixation point. </w:t>
      </w:r>
      <w:r w:rsidR="001F6EDF">
        <w:rPr>
          <w:rFonts w:ascii="Times New Roman" w:hAnsi="Times New Roman"/>
          <w:lang w:val="en-GB"/>
        </w:rPr>
        <w:br/>
      </w:r>
    </w:p>
    <w:p w14:paraId="4BAB8D2A" w14:textId="1F6E42A6" w:rsidR="00C06D67" w:rsidRDefault="00C06D67"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Now make a copy of this black and white slide. The second copy of it will be the second slide in your afterimage stimulus. Turn now to making the first slide by </w:t>
      </w:r>
      <w:r>
        <w:rPr>
          <w:rFonts w:ascii="Times New Roman" w:hAnsi="Times New Roman"/>
          <w:lang w:val="en-GB"/>
        </w:rPr>
        <w:lastRenderedPageBreak/>
        <w:t>selecting the first of the two identical slides.</w:t>
      </w:r>
      <w:r w:rsidR="001F6EDF">
        <w:rPr>
          <w:rFonts w:ascii="Times New Roman" w:hAnsi="Times New Roman"/>
          <w:lang w:val="en-GB"/>
        </w:rPr>
        <w:br/>
      </w:r>
    </w:p>
    <w:p w14:paraId="0F537002" w14:textId="700572DA" w:rsidR="00C06D67" w:rsidRDefault="00C06D67"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Select the star on </w:t>
      </w:r>
      <w:r w:rsidR="0018618E">
        <w:rPr>
          <w:rFonts w:ascii="Times New Roman" w:hAnsi="Times New Roman"/>
          <w:lang w:val="en-GB"/>
        </w:rPr>
        <w:t xml:space="preserve">the left and fill it uniformly with a bright blue. Select the star on the right and fill it uniformly with a bright yellow. </w:t>
      </w:r>
      <w:r w:rsidR="001F6EDF">
        <w:rPr>
          <w:rFonts w:ascii="Times New Roman" w:hAnsi="Times New Roman"/>
          <w:lang w:val="en-GB"/>
        </w:rPr>
        <w:br/>
      </w:r>
    </w:p>
    <w:p w14:paraId="19ACDE64" w14:textId="1C140D75" w:rsidR="0018618E" w:rsidRDefault="0018618E"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The stimulus is now ready. The first slide should be in color and the second should be entirely black and white.</w:t>
      </w:r>
      <w:r w:rsidR="00C67919">
        <w:rPr>
          <w:rFonts w:ascii="Times New Roman" w:hAnsi="Times New Roman"/>
          <w:lang w:val="en-GB"/>
        </w:rPr>
        <w:t xml:space="preserve"> </w:t>
      </w:r>
      <w:r w:rsidR="00C67919">
        <w:rPr>
          <w:rFonts w:ascii="Times New Roman" w:hAnsi="Times New Roman"/>
          <w:b/>
          <w:lang w:val="en-GB"/>
        </w:rPr>
        <w:t xml:space="preserve">Figure 3 </w:t>
      </w:r>
      <w:r w:rsidR="00C67919">
        <w:rPr>
          <w:rFonts w:ascii="Times New Roman" w:hAnsi="Times New Roman"/>
          <w:lang w:val="en-GB"/>
        </w:rPr>
        <w:t xml:space="preserve">shows what the first slide should look like, and </w:t>
      </w:r>
      <w:r w:rsidR="00C67919">
        <w:rPr>
          <w:rFonts w:ascii="Times New Roman" w:hAnsi="Times New Roman"/>
          <w:b/>
          <w:lang w:val="en-GB"/>
        </w:rPr>
        <w:t xml:space="preserve">Figure 4 </w:t>
      </w:r>
      <w:r w:rsidR="009136EB">
        <w:rPr>
          <w:rFonts w:ascii="Times New Roman" w:hAnsi="Times New Roman"/>
          <w:lang w:val="en-GB"/>
        </w:rPr>
        <w:t>s</w:t>
      </w:r>
      <w:r w:rsidR="00C67919">
        <w:rPr>
          <w:rFonts w:ascii="Times New Roman" w:hAnsi="Times New Roman"/>
          <w:lang w:val="en-GB"/>
        </w:rPr>
        <w:t>hows the second.</w:t>
      </w:r>
      <w:r w:rsidR="001F6EDF">
        <w:rPr>
          <w:rFonts w:ascii="Times New Roman" w:hAnsi="Times New Roman"/>
          <w:lang w:val="en-GB"/>
        </w:rPr>
        <w:br/>
      </w:r>
    </w:p>
    <w:p w14:paraId="4887012C" w14:textId="6E894731" w:rsidR="0082188D" w:rsidRDefault="0082188D"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Make additional stimuli for investigation following the same procedure. For example, make one with a red star on side and one with a green on the </w:t>
      </w:r>
      <w:r w:rsidR="00F91E48">
        <w:rPr>
          <w:rFonts w:ascii="Times New Roman" w:hAnsi="Times New Roman"/>
          <w:lang w:val="en-GB"/>
        </w:rPr>
        <w:t>other, and</w:t>
      </w:r>
      <w:r w:rsidR="001F6EDF">
        <w:rPr>
          <w:rFonts w:ascii="Times New Roman" w:hAnsi="Times New Roman"/>
          <w:lang w:val="en-GB"/>
        </w:rPr>
        <w:t xml:space="preserve"> </w:t>
      </w:r>
      <w:r>
        <w:rPr>
          <w:rFonts w:ascii="Times New Roman" w:hAnsi="Times New Roman"/>
          <w:lang w:val="en-GB"/>
        </w:rPr>
        <w:t>make one with green on one side, and blue on the other. Any other colors can be used as well.</w:t>
      </w:r>
      <w:r w:rsidR="001F6EDF">
        <w:rPr>
          <w:rFonts w:ascii="Times New Roman" w:hAnsi="Times New Roman"/>
          <w:lang w:val="en-GB"/>
        </w:rPr>
        <w:br/>
      </w:r>
    </w:p>
    <w:p w14:paraId="0C5F8BE8" w14:textId="237D0988" w:rsidR="0082188D" w:rsidRDefault="0082188D" w:rsidP="00EA3933">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Each stimulus needs to include a color page followed by an identical page in black and white.</w:t>
      </w:r>
      <w:r w:rsidR="00D97D24">
        <w:rPr>
          <w:rFonts w:ascii="Times New Roman" w:hAnsi="Times New Roman"/>
          <w:lang w:val="en-GB"/>
        </w:rPr>
        <w:t xml:space="preserve"> </w:t>
      </w:r>
      <w:r w:rsidR="00D97D24">
        <w:rPr>
          <w:rFonts w:ascii="Times New Roman" w:hAnsi="Times New Roman"/>
          <w:b/>
          <w:lang w:val="en-GB"/>
        </w:rPr>
        <w:t xml:space="preserve">Figure 5 </w:t>
      </w:r>
      <w:r w:rsidR="00D97D24">
        <w:rPr>
          <w:rFonts w:ascii="Times New Roman" w:hAnsi="Times New Roman"/>
          <w:lang w:val="en-GB"/>
        </w:rPr>
        <w:t>shows two examples of additional slide pairs for inducing color afterimages.</w:t>
      </w:r>
      <w:r w:rsidR="001F6EDF">
        <w:rPr>
          <w:rFonts w:ascii="Times New Roman" w:hAnsi="Times New Roman"/>
          <w:lang w:val="en-GB"/>
        </w:rPr>
        <w:br/>
      </w:r>
    </w:p>
    <w:p w14:paraId="513F0AAB" w14:textId="7B7521D8" w:rsidR="00F74315" w:rsidRPr="00F74315" w:rsidRDefault="00F74315" w:rsidP="00F74315">
      <w:pPr>
        <w:pStyle w:val="ListParagraph"/>
        <w:widowControl w:val="0"/>
        <w:numPr>
          <w:ilvl w:val="0"/>
          <w:numId w:val="1"/>
        </w:numPr>
        <w:autoSpaceDE w:val="0"/>
        <w:autoSpaceDN w:val="0"/>
        <w:adjustRightInd w:val="0"/>
        <w:rPr>
          <w:rFonts w:ascii="Times New Roman" w:hAnsi="Times New Roman"/>
          <w:lang w:val="en-GB"/>
        </w:rPr>
      </w:pPr>
      <w:r>
        <w:rPr>
          <w:rFonts w:ascii="Times New Roman" w:hAnsi="Times New Roman"/>
          <w:b/>
          <w:lang w:val="en-GB"/>
        </w:rPr>
        <w:t>Generating the illusion</w:t>
      </w:r>
    </w:p>
    <w:p w14:paraId="7A892C4B" w14:textId="0EE35B16" w:rsidR="00F74315" w:rsidRDefault="00F74315" w:rsidP="00F74315">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To cause someone to experience the color after</w:t>
      </w:r>
      <w:r w:rsidR="008B3339">
        <w:rPr>
          <w:rFonts w:ascii="Times New Roman" w:hAnsi="Times New Roman"/>
          <w:lang w:val="en-GB"/>
        </w:rPr>
        <w:t>image</w:t>
      </w:r>
      <w:r>
        <w:rPr>
          <w:rFonts w:ascii="Times New Roman" w:hAnsi="Times New Roman"/>
          <w:lang w:val="en-GB"/>
        </w:rPr>
        <w:t xml:space="preserve"> illusion, seat them in front of the computer monitor. </w:t>
      </w:r>
      <w:r w:rsidR="001F6EDF">
        <w:rPr>
          <w:rFonts w:ascii="Times New Roman" w:hAnsi="Times New Roman"/>
          <w:lang w:val="en-GB"/>
        </w:rPr>
        <w:br/>
      </w:r>
    </w:p>
    <w:p w14:paraId="09CA9230" w14:textId="3FE20BF4" w:rsidR="00F74315" w:rsidRDefault="00F74315" w:rsidP="00F74315">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Load one of the color slides, </w:t>
      </w:r>
      <w:r w:rsidR="006639E3" w:rsidRPr="004C52B9">
        <w:rPr>
          <w:rFonts w:ascii="Times New Roman" w:hAnsi="Times New Roman"/>
          <w:i/>
          <w:lang w:val="en-GB"/>
        </w:rPr>
        <w:t>e.g.</w:t>
      </w:r>
      <w:r>
        <w:rPr>
          <w:rFonts w:ascii="Times New Roman" w:hAnsi="Times New Roman"/>
          <w:lang w:val="en-GB"/>
        </w:rPr>
        <w:t>, the one with the blue and yellow stars.</w:t>
      </w:r>
      <w:r w:rsidR="001F6EDF">
        <w:rPr>
          <w:rFonts w:ascii="Times New Roman" w:hAnsi="Times New Roman"/>
          <w:lang w:val="en-GB"/>
        </w:rPr>
        <w:br/>
      </w:r>
    </w:p>
    <w:p w14:paraId="12AAC694" w14:textId="5DF15DB7" w:rsidR="00F74315" w:rsidRDefault="00F74315" w:rsidP="00F74315">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Ask the observer to fixate on the black disc in the c</w:t>
      </w:r>
      <w:r w:rsidR="006639E3">
        <w:rPr>
          <w:rFonts w:ascii="Times New Roman" w:hAnsi="Times New Roman"/>
          <w:lang w:val="en-GB"/>
        </w:rPr>
        <w:t>e</w:t>
      </w:r>
      <w:r>
        <w:rPr>
          <w:rFonts w:ascii="Times New Roman" w:hAnsi="Times New Roman"/>
          <w:lang w:val="en-GB"/>
        </w:rPr>
        <w:t xml:space="preserve">nter of the screen, and to avoid moving their eyes. </w:t>
      </w:r>
      <w:r w:rsidR="001F6EDF">
        <w:rPr>
          <w:rFonts w:ascii="Times New Roman" w:hAnsi="Times New Roman"/>
          <w:lang w:val="en-GB"/>
        </w:rPr>
        <w:br/>
      </w:r>
    </w:p>
    <w:p w14:paraId="005992E0" w14:textId="0FA519AA" w:rsidR="00F74315" w:rsidRDefault="00F74315" w:rsidP="00F74315">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Count out </w:t>
      </w:r>
      <w:r w:rsidR="006639E3">
        <w:rPr>
          <w:rFonts w:ascii="Times New Roman" w:hAnsi="Times New Roman"/>
          <w:lang w:val="en-GB"/>
        </w:rPr>
        <w:t>10 s</w:t>
      </w:r>
      <w:r w:rsidR="000075C5">
        <w:rPr>
          <w:rFonts w:ascii="Times New Roman" w:hAnsi="Times New Roman"/>
          <w:lang w:val="en-GB"/>
        </w:rPr>
        <w:t xml:space="preserve">, </w:t>
      </w:r>
      <w:r w:rsidR="00F91E48">
        <w:rPr>
          <w:rFonts w:ascii="Times New Roman" w:hAnsi="Times New Roman"/>
          <w:lang w:val="en-GB"/>
        </w:rPr>
        <w:t xml:space="preserve">then </w:t>
      </w:r>
      <w:r w:rsidR="000075C5">
        <w:rPr>
          <w:rFonts w:ascii="Times New Roman" w:hAnsi="Times New Roman"/>
          <w:lang w:val="en-GB"/>
        </w:rPr>
        <w:t xml:space="preserve">advance the slides forward so that the black and white slide replaces the color one. </w:t>
      </w:r>
      <w:r w:rsidR="001F6EDF">
        <w:rPr>
          <w:rFonts w:ascii="Times New Roman" w:hAnsi="Times New Roman"/>
          <w:lang w:val="en-GB"/>
        </w:rPr>
        <w:br/>
      </w:r>
    </w:p>
    <w:p w14:paraId="58814D9B" w14:textId="4FCE76E9" w:rsidR="000075C5" w:rsidRDefault="000075C5" w:rsidP="00F74315">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Instruct the participant to continue to maintain their fixation. They should see the white stars as filled in wi</w:t>
      </w:r>
      <w:r w:rsidR="00D14E24">
        <w:rPr>
          <w:rFonts w:ascii="Times New Roman" w:hAnsi="Times New Roman"/>
          <w:lang w:val="en-GB"/>
        </w:rPr>
        <w:t xml:space="preserve">th opponent color from the one that filled it in previously. So the formerly blue star will look yellow and the formerly yellow one will look blue. </w:t>
      </w:r>
      <w:r w:rsidR="008B3339">
        <w:rPr>
          <w:rFonts w:ascii="Times New Roman" w:hAnsi="Times New Roman"/>
          <w:b/>
          <w:lang w:val="en-GB"/>
        </w:rPr>
        <w:t xml:space="preserve">Figure 6 </w:t>
      </w:r>
      <w:r w:rsidR="008B3339">
        <w:rPr>
          <w:rFonts w:ascii="Times New Roman" w:hAnsi="Times New Roman"/>
          <w:lang w:val="en-GB"/>
        </w:rPr>
        <w:t>schematizes the relationship between the colors in the first slide and the illusory colors that will be perceived.</w:t>
      </w:r>
      <w:r w:rsidR="001F6EDF">
        <w:rPr>
          <w:rFonts w:ascii="Times New Roman" w:hAnsi="Times New Roman"/>
          <w:lang w:val="en-GB"/>
        </w:rPr>
        <w:br/>
      </w:r>
    </w:p>
    <w:p w14:paraId="0234B94D" w14:textId="48B3F435" w:rsidR="00D14E24" w:rsidRDefault="00D14E24" w:rsidP="00F74315">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Once the observer moves their eyes, the illusion fade</w:t>
      </w:r>
      <w:r w:rsidR="001F6EDF">
        <w:rPr>
          <w:rFonts w:ascii="Times New Roman" w:hAnsi="Times New Roman"/>
          <w:lang w:val="en-GB"/>
        </w:rPr>
        <w:t>s</w:t>
      </w:r>
      <w:r>
        <w:rPr>
          <w:rFonts w:ascii="Times New Roman" w:hAnsi="Times New Roman"/>
          <w:lang w:val="en-GB"/>
        </w:rPr>
        <w:t xml:space="preserve"> quickly.</w:t>
      </w:r>
      <w:r w:rsidR="001F6EDF">
        <w:rPr>
          <w:rFonts w:ascii="Times New Roman" w:hAnsi="Times New Roman"/>
          <w:lang w:val="en-GB"/>
        </w:rPr>
        <w:br/>
      </w:r>
    </w:p>
    <w:p w14:paraId="10D4136F" w14:textId="1478EAD8" w:rsidR="00113E3B" w:rsidRDefault="00D14E24" w:rsidP="00F74315">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Note, it is easy to do this on one’s self, and it works.</w:t>
      </w:r>
      <w:r w:rsidR="001F6EDF">
        <w:rPr>
          <w:rFonts w:ascii="Times New Roman" w:hAnsi="Times New Roman"/>
          <w:lang w:val="en-GB"/>
        </w:rPr>
        <w:br/>
      </w:r>
    </w:p>
    <w:p w14:paraId="6689789C" w14:textId="7DD62AF2" w:rsidR="00113E3B" w:rsidRDefault="00113E3B" w:rsidP="00113E3B">
      <w:pPr>
        <w:pStyle w:val="ListParagraph"/>
        <w:widowControl w:val="0"/>
        <w:numPr>
          <w:ilvl w:val="0"/>
          <w:numId w:val="1"/>
        </w:numPr>
        <w:autoSpaceDE w:val="0"/>
        <w:autoSpaceDN w:val="0"/>
        <w:adjustRightInd w:val="0"/>
        <w:rPr>
          <w:rFonts w:ascii="Times New Roman" w:hAnsi="Times New Roman"/>
          <w:b/>
          <w:lang w:val="en-GB"/>
        </w:rPr>
      </w:pPr>
      <w:r w:rsidRPr="00113E3B">
        <w:rPr>
          <w:rFonts w:ascii="Times New Roman" w:hAnsi="Times New Roman"/>
          <w:b/>
          <w:lang w:val="en-GB"/>
        </w:rPr>
        <w:t>Collecting data</w:t>
      </w:r>
      <w:r w:rsidR="001F6EDF">
        <w:rPr>
          <w:rFonts w:ascii="Times New Roman" w:hAnsi="Times New Roman"/>
          <w:b/>
          <w:lang w:val="en-GB"/>
        </w:rPr>
        <w:br/>
      </w:r>
    </w:p>
    <w:p w14:paraId="59B3BD93" w14:textId="3B2CE1AB" w:rsidR="00113E3B" w:rsidRPr="00113E3B" w:rsidRDefault="00113E3B" w:rsidP="00113E3B">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As with many visual illusions, </w:t>
      </w:r>
      <w:r w:rsidR="00336AB9">
        <w:rPr>
          <w:rFonts w:ascii="Times New Roman" w:hAnsi="Times New Roman"/>
          <w:lang w:val="en-GB"/>
        </w:rPr>
        <w:t xml:space="preserve">the </w:t>
      </w:r>
      <w:r>
        <w:rPr>
          <w:rFonts w:ascii="Times New Roman" w:hAnsi="Times New Roman"/>
          <w:lang w:val="en-GB"/>
        </w:rPr>
        <w:t>effects a</w:t>
      </w:r>
      <w:r w:rsidR="00336AB9">
        <w:rPr>
          <w:rFonts w:ascii="Times New Roman" w:hAnsi="Times New Roman"/>
          <w:lang w:val="en-GB"/>
        </w:rPr>
        <w:t>re</w:t>
      </w:r>
      <w:r>
        <w:rPr>
          <w:rFonts w:ascii="Times New Roman" w:hAnsi="Times New Roman"/>
          <w:lang w:val="en-GB"/>
        </w:rPr>
        <w:t xml:space="preserve"> </w:t>
      </w:r>
      <w:proofErr w:type="spellStart"/>
      <w:r>
        <w:rPr>
          <w:rFonts w:ascii="Times New Roman" w:hAnsi="Times New Roman"/>
          <w:lang w:val="en-GB"/>
        </w:rPr>
        <w:t>phenomenological</w:t>
      </w:r>
      <w:r w:rsidR="001F6EDF">
        <w:rPr>
          <w:rFonts w:ascii="Times New Roman" w:hAnsi="Times New Roman"/>
          <w:lang w:val="en-GB"/>
        </w:rPr>
        <w:t>ly</w:t>
      </w:r>
      <w:proofErr w:type="spellEnd"/>
      <w:r>
        <w:rPr>
          <w:rFonts w:ascii="Times New Roman" w:hAnsi="Times New Roman"/>
          <w:lang w:val="en-GB"/>
        </w:rPr>
        <w:t xml:space="preserve"> salient, and experienced by nearly all people. So quantitative data serves mainly to affirm what one experiences.</w:t>
      </w:r>
      <w:r w:rsidR="001F6EDF">
        <w:rPr>
          <w:rFonts w:ascii="Times New Roman" w:hAnsi="Times New Roman"/>
          <w:lang w:val="en-GB"/>
        </w:rPr>
        <w:br/>
      </w:r>
    </w:p>
    <w:p w14:paraId="17511EE0" w14:textId="53F3BCBC" w:rsidR="00113E3B" w:rsidRPr="007E2D3A" w:rsidRDefault="007E2D3A" w:rsidP="00113E3B">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lastRenderedPageBreak/>
        <w:t>A simple technique for collecting data is to include an X someplace in</w:t>
      </w:r>
      <w:r w:rsidR="001F6EDF">
        <w:rPr>
          <w:rFonts w:ascii="Times New Roman" w:hAnsi="Times New Roman"/>
          <w:lang w:val="en-GB"/>
        </w:rPr>
        <w:t xml:space="preserve"> the</w:t>
      </w:r>
      <w:r>
        <w:rPr>
          <w:rFonts w:ascii="Times New Roman" w:hAnsi="Times New Roman"/>
          <w:lang w:val="en-GB"/>
        </w:rPr>
        <w:t xml:space="preserve"> white region </w:t>
      </w:r>
      <w:r w:rsidR="001F6EDF">
        <w:rPr>
          <w:rFonts w:ascii="Times New Roman" w:hAnsi="Times New Roman"/>
          <w:lang w:val="en-GB"/>
        </w:rPr>
        <w:t xml:space="preserve">in </w:t>
      </w:r>
      <w:r>
        <w:rPr>
          <w:rFonts w:ascii="Times New Roman" w:hAnsi="Times New Roman"/>
          <w:lang w:val="en-GB"/>
        </w:rPr>
        <w:t xml:space="preserve">the second slide in a pair, and to supply a set of color options for observers to pick from. </w:t>
      </w:r>
      <w:r w:rsidR="001F6EDF">
        <w:rPr>
          <w:rFonts w:ascii="Times New Roman" w:hAnsi="Times New Roman"/>
          <w:lang w:val="en-GB"/>
        </w:rPr>
        <w:br/>
      </w:r>
    </w:p>
    <w:p w14:paraId="648F9EB6" w14:textId="489C6A30" w:rsidR="007E2D3A" w:rsidRPr="006F200E" w:rsidRDefault="007E2D3A" w:rsidP="00113E3B">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The task is for the observer to select the color option they perceive where the X is placed. </w:t>
      </w:r>
      <w:r w:rsidR="005F7E9F">
        <w:rPr>
          <w:rFonts w:ascii="Times New Roman" w:hAnsi="Times New Roman"/>
          <w:b/>
          <w:lang w:val="en-GB"/>
        </w:rPr>
        <w:t xml:space="preserve">Figure 7 </w:t>
      </w:r>
      <w:r w:rsidR="001F6EDF">
        <w:rPr>
          <w:rFonts w:ascii="Times New Roman" w:hAnsi="Times New Roman"/>
          <w:lang w:val="en-GB"/>
        </w:rPr>
        <w:t xml:space="preserve">shows </w:t>
      </w:r>
      <w:r w:rsidR="005F7E9F">
        <w:rPr>
          <w:rFonts w:ascii="Times New Roman" w:hAnsi="Times New Roman"/>
          <w:lang w:val="en-GB"/>
        </w:rPr>
        <w:t xml:space="preserve">the sequence of events in one trial of the experiment. </w:t>
      </w:r>
      <w:r w:rsidR="001F6EDF">
        <w:rPr>
          <w:rFonts w:ascii="Times New Roman" w:hAnsi="Times New Roman"/>
          <w:lang w:val="en-GB"/>
        </w:rPr>
        <w:br/>
      </w:r>
    </w:p>
    <w:p w14:paraId="43E9137E" w14:textId="726F4A0B" w:rsidR="006F200E" w:rsidRPr="006F200E" w:rsidRDefault="006F200E" w:rsidP="00113E3B">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To run a complete version of the experiment, use several different slide pairs. During each trial of the experiment, place an X in a different part of one of the objects in the second slide. </w:t>
      </w:r>
      <w:r w:rsidR="001F6EDF">
        <w:rPr>
          <w:rFonts w:ascii="Times New Roman" w:hAnsi="Times New Roman"/>
          <w:lang w:val="en-GB"/>
        </w:rPr>
        <w:br/>
      </w:r>
    </w:p>
    <w:p w14:paraId="7C8ECEDE" w14:textId="4BD63C9D" w:rsidR="006F200E" w:rsidRPr="00C06C9C" w:rsidRDefault="006F200E" w:rsidP="00113E3B">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Run 5-10 participants in an experiment with 10-20 trials. </w:t>
      </w:r>
      <w:r w:rsidR="001F6EDF">
        <w:rPr>
          <w:rFonts w:ascii="Times New Roman" w:hAnsi="Times New Roman"/>
          <w:lang w:val="en-GB"/>
        </w:rPr>
        <w:t>T</w:t>
      </w:r>
      <w:r>
        <w:rPr>
          <w:rFonts w:ascii="Times New Roman" w:hAnsi="Times New Roman"/>
          <w:lang w:val="en-GB"/>
        </w:rPr>
        <w:t>ally up the col</w:t>
      </w:r>
      <w:r w:rsidR="00307843">
        <w:rPr>
          <w:rFonts w:ascii="Times New Roman" w:hAnsi="Times New Roman"/>
          <w:lang w:val="en-GB"/>
        </w:rPr>
        <w:t xml:space="preserve">or chosen as </w:t>
      </w:r>
      <w:r>
        <w:rPr>
          <w:rFonts w:ascii="Times New Roman" w:hAnsi="Times New Roman"/>
          <w:lang w:val="en-GB"/>
        </w:rPr>
        <w:t>a function of the color that was present in an X’s position in a trial’s slide #1. In other words, relate the color perceived at the position of an X on a white background</w:t>
      </w:r>
      <w:r w:rsidR="00307843">
        <w:rPr>
          <w:rFonts w:ascii="Times New Roman" w:hAnsi="Times New Roman"/>
          <w:lang w:val="en-GB"/>
        </w:rPr>
        <w:t>, to the color previously in that</w:t>
      </w:r>
      <w:r>
        <w:rPr>
          <w:rFonts w:ascii="Times New Roman" w:hAnsi="Times New Roman"/>
          <w:lang w:val="en-GB"/>
        </w:rPr>
        <w:t xml:space="preserve"> position. </w:t>
      </w:r>
      <w:r w:rsidR="00307843">
        <w:rPr>
          <w:rFonts w:ascii="Times New Roman" w:hAnsi="Times New Roman"/>
          <w:lang w:val="en-GB"/>
        </w:rPr>
        <w:t>The color previously in that position is called the ‘inducer color,’ and the color perceived is called the ‘after-color.’</w:t>
      </w:r>
    </w:p>
    <w:p w14:paraId="0973A1E1" w14:textId="430508A5" w:rsidR="00764970" w:rsidRDefault="00C06C9C" w:rsidP="00C06C9C">
      <w:pPr>
        <w:widowControl w:val="0"/>
        <w:autoSpaceDE w:val="0"/>
        <w:autoSpaceDN w:val="0"/>
        <w:adjustRightInd w:val="0"/>
        <w:rPr>
          <w:rFonts w:ascii="Times New Roman" w:hAnsi="Times New Roman"/>
          <w:b/>
          <w:lang w:val="en-GB"/>
        </w:rPr>
      </w:pPr>
      <w:r>
        <w:rPr>
          <w:rFonts w:ascii="Times New Roman" w:hAnsi="Times New Roman"/>
          <w:b/>
          <w:lang w:val="en-GB"/>
        </w:rPr>
        <w:t>Representative Result</w:t>
      </w:r>
    </w:p>
    <w:p w14:paraId="3415E96A" w14:textId="261FBFEC" w:rsidR="00764970" w:rsidRDefault="00764970" w:rsidP="00C06C9C">
      <w:pPr>
        <w:widowControl w:val="0"/>
        <w:autoSpaceDE w:val="0"/>
        <w:autoSpaceDN w:val="0"/>
        <w:adjustRightInd w:val="0"/>
        <w:rPr>
          <w:rFonts w:ascii="Times New Roman" w:hAnsi="Times New Roman"/>
          <w:b/>
          <w:lang w:val="en-GB"/>
        </w:rPr>
      </w:pPr>
      <w:r>
        <w:rPr>
          <w:rFonts w:ascii="Times New Roman" w:hAnsi="Times New Roman"/>
          <w:lang w:val="en-GB"/>
        </w:rPr>
        <w:t xml:space="preserve">For each of the inducer colors in the experiment, identify the most frequently selected after-color. Make a table that visualizes the results, like the one in </w:t>
      </w:r>
      <w:r>
        <w:rPr>
          <w:rFonts w:ascii="Times New Roman" w:hAnsi="Times New Roman"/>
          <w:b/>
          <w:lang w:val="en-GB"/>
        </w:rPr>
        <w:t>Figure 8.</w:t>
      </w:r>
    </w:p>
    <w:p w14:paraId="2F92356F" w14:textId="34DA1FCB" w:rsidR="00E11E12" w:rsidRDefault="006E74DC" w:rsidP="001735C4">
      <w:pPr>
        <w:widowControl w:val="0"/>
        <w:autoSpaceDE w:val="0"/>
        <w:autoSpaceDN w:val="0"/>
        <w:adjustRightInd w:val="0"/>
        <w:rPr>
          <w:rFonts w:ascii="Times New Roman" w:hAnsi="Times New Roman"/>
          <w:lang w:val="en-GB"/>
        </w:rPr>
      </w:pPr>
      <w:r>
        <w:rPr>
          <w:rFonts w:ascii="Times New Roman" w:hAnsi="Times New Roman"/>
          <w:lang w:val="en-GB"/>
        </w:rPr>
        <w:t xml:space="preserve">The most frequently perceived after-colors should be opponent values of the respective inducer colors. The reason is </w:t>
      </w:r>
      <w:r w:rsidR="001F6EDF">
        <w:rPr>
          <w:rFonts w:ascii="Times New Roman" w:hAnsi="Times New Roman"/>
          <w:lang w:val="en-GB"/>
        </w:rPr>
        <w:t>because</w:t>
      </w:r>
      <w:r>
        <w:rPr>
          <w:rFonts w:ascii="Times New Roman" w:hAnsi="Times New Roman"/>
          <w:lang w:val="en-GB"/>
        </w:rPr>
        <w:t xml:space="preserve"> </w:t>
      </w:r>
      <w:r w:rsidR="001F6EDF">
        <w:rPr>
          <w:rFonts w:ascii="Times New Roman" w:hAnsi="Times New Roman"/>
          <w:lang w:val="en-GB"/>
        </w:rPr>
        <w:t>c</w:t>
      </w:r>
      <w:r>
        <w:rPr>
          <w:rFonts w:ascii="Times New Roman" w:hAnsi="Times New Roman"/>
          <w:lang w:val="en-GB"/>
        </w:rPr>
        <w:t xml:space="preserve">olor-sensitive cells in the human brain are mapped spatially—they respond to specific regions of space dependent on where the subject fixates their eyes. Normally, people move their eyes around, causing different cells to share the burden of responding to regions of external space. </w:t>
      </w:r>
      <w:r w:rsidR="001F6EDF">
        <w:rPr>
          <w:rFonts w:ascii="Times New Roman" w:hAnsi="Times New Roman"/>
          <w:lang w:val="en-GB"/>
        </w:rPr>
        <w:t>B</w:t>
      </w:r>
      <w:r>
        <w:rPr>
          <w:rFonts w:ascii="Times New Roman" w:hAnsi="Times New Roman"/>
          <w:lang w:val="en-GB"/>
        </w:rPr>
        <w:t xml:space="preserve">y fixating the disc in the inducer images (slide #1 in each pair), the observer causes the same groups of cells to respond in a sustained way to the saturated colors present in a given region of external space. During the fixation period, these cells respond heavily. Blue-sensitive cells produce large blue signals, yellow-sensitive cells produce large yellow signals, and so on. When the black and white image is suddenly shown, and while the observer still </w:t>
      </w:r>
      <w:ins w:id="0" w:author="Jonathan Flombaum" w:date="2015-07-23T20:13:00Z">
        <w:r w:rsidR="009A7E1B">
          <w:rPr>
            <w:rFonts w:ascii="Times New Roman" w:hAnsi="Times New Roman"/>
            <w:lang w:val="en-GB"/>
          </w:rPr>
          <w:t>fixates</w:t>
        </w:r>
      </w:ins>
      <w:del w:id="1" w:author="Jonathan Flombaum" w:date="2015-07-23T20:13:00Z">
        <w:r w:rsidDel="009A7E1B">
          <w:rPr>
            <w:rFonts w:ascii="Times New Roman" w:hAnsi="Times New Roman"/>
            <w:lang w:val="en-GB"/>
          </w:rPr>
          <w:delText>signals</w:delText>
        </w:r>
      </w:del>
      <w:r>
        <w:rPr>
          <w:rFonts w:ascii="Times New Roman" w:hAnsi="Times New Roman"/>
          <w:lang w:val="en-GB"/>
        </w:rPr>
        <w:t xml:space="preserve">, these cells </w:t>
      </w:r>
      <w:r w:rsidR="00215DA1">
        <w:rPr>
          <w:rFonts w:ascii="Times New Roman" w:hAnsi="Times New Roman"/>
          <w:lang w:val="en-GB"/>
        </w:rPr>
        <w:t>are no longer stimulated</w:t>
      </w:r>
      <w:r w:rsidR="00D8178E">
        <w:rPr>
          <w:rFonts w:ascii="Times New Roman" w:hAnsi="Times New Roman"/>
          <w:lang w:val="en-GB"/>
        </w:rPr>
        <w:t>—</w:t>
      </w:r>
      <w:r w:rsidR="00215DA1">
        <w:rPr>
          <w:rFonts w:ascii="Times New Roman" w:hAnsi="Times New Roman"/>
          <w:lang w:val="en-GB"/>
        </w:rPr>
        <w:t xml:space="preserve">there is no color in the image. But, because they were signalling so strongly a moment before, the rest of the brain interprets their sudden lack of activity as signalling the presence of an opponent color. The sudden lack of signalling in blue-sensitive cells is interpreted as the presence of yellow. The sudden lack of signalling in the yellow-sensitive cells </w:t>
      </w:r>
      <w:r w:rsidR="00F91E48">
        <w:rPr>
          <w:rFonts w:ascii="Times New Roman" w:hAnsi="Times New Roman"/>
          <w:lang w:val="en-GB"/>
        </w:rPr>
        <w:t xml:space="preserve">is </w:t>
      </w:r>
      <w:r w:rsidR="00215DA1">
        <w:rPr>
          <w:rFonts w:ascii="Times New Roman" w:hAnsi="Times New Roman"/>
          <w:lang w:val="en-GB"/>
        </w:rPr>
        <w:t>interpreted as the presence of blue</w:t>
      </w:r>
      <w:r w:rsidR="00F91E48">
        <w:rPr>
          <w:rFonts w:ascii="Times New Roman" w:hAnsi="Times New Roman"/>
          <w:lang w:val="en-GB"/>
        </w:rPr>
        <w:t>,</w:t>
      </w:r>
      <w:r w:rsidR="00AC05FA">
        <w:rPr>
          <w:rFonts w:ascii="Times New Roman" w:hAnsi="Times New Roman"/>
          <w:lang w:val="en-GB"/>
        </w:rPr>
        <w:t xml:space="preserve"> </w:t>
      </w:r>
      <w:r w:rsidR="00F91E48">
        <w:rPr>
          <w:rFonts w:ascii="Times New Roman" w:hAnsi="Times New Roman"/>
          <w:lang w:val="en-GB"/>
        </w:rPr>
        <w:t xml:space="preserve">and </w:t>
      </w:r>
      <w:r w:rsidR="00215DA1">
        <w:rPr>
          <w:rFonts w:ascii="Times New Roman" w:hAnsi="Times New Roman"/>
          <w:lang w:val="en-GB"/>
        </w:rPr>
        <w:t>so on. The brain interprets the absence of activity in color cells as indicating the presence o</w:t>
      </w:r>
      <w:r w:rsidR="001735C4">
        <w:rPr>
          <w:rFonts w:ascii="Times New Roman" w:hAnsi="Times New Roman"/>
          <w:lang w:val="en-GB"/>
        </w:rPr>
        <w:t>f opponent colors, when in fact</w:t>
      </w:r>
      <w:r w:rsidR="00215DA1">
        <w:rPr>
          <w:rFonts w:ascii="Times New Roman" w:hAnsi="Times New Roman"/>
          <w:lang w:val="en-GB"/>
        </w:rPr>
        <w:t xml:space="preserve"> the lack of activity in this case is caused by the absence of color al</w:t>
      </w:r>
      <w:r w:rsidR="00AC05FA">
        <w:rPr>
          <w:rFonts w:ascii="Times New Roman" w:hAnsi="Times New Roman"/>
          <w:lang w:val="en-GB"/>
        </w:rPr>
        <w:t>t</w:t>
      </w:r>
      <w:r w:rsidR="00215DA1">
        <w:rPr>
          <w:rFonts w:ascii="Times New Roman" w:hAnsi="Times New Roman"/>
          <w:lang w:val="en-GB"/>
        </w:rPr>
        <w:t xml:space="preserve">ogether. </w:t>
      </w:r>
      <w:r w:rsidR="00F91E48">
        <w:rPr>
          <w:rFonts w:ascii="Times New Roman" w:hAnsi="Times New Roman"/>
          <w:lang w:val="en-GB"/>
        </w:rPr>
        <w:t>T</w:t>
      </w:r>
      <w:r w:rsidR="001735C4">
        <w:rPr>
          <w:rFonts w:ascii="Times New Roman" w:hAnsi="Times New Roman"/>
          <w:lang w:val="en-GB"/>
        </w:rPr>
        <w:t>he brain is effectively tricked, causing people to see colors where there aren’t any because of the way it organizes color in terms of opponent dimensions.</w:t>
      </w:r>
    </w:p>
    <w:p w14:paraId="2D5E6AD3" w14:textId="1A34F77F" w:rsidR="00F97E74" w:rsidRDefault="00F97E74" w:rsidP="001735C4">
      <w:pPr>
        <w:widowControl w:val="0"/>
        <w:autoSpaceDE w:val="0"/>
        <w:autoSpaceDN w:val="0"/>
        <w:adjustRightInd w:val="0"/>
        <w:rPr>
          <w:rFonts w:ascii="Times New Roman" w:hAnsi="Times New Roman"/>
          <w:lang w:val="en-GB"/>
        </w:rPr>
      </w:pPr>
      <w:r>
        <w:rPr>
          <w:rFonts w:ascii="Times New Roman" w:hAnsi="Times New Roman"/>
          <w:b/>
          <w:lang w:val="en-GB"/>
        </w:rPr>
        <w:t>Applications</w:t>
      </w:r>
    </w:p>
    <w:p w14:paraId="7D078A9D" w14:textId="123A708E" w:rsidR="00F97E74" w:rsidRPr="00F97E74" w:rsidRDefault="00543BE0" w:rsidP="001735C4">
      <w:pPr>
        <w:widowControl w:val="0"/>
        <w:autoSpaceDE w:val="0"/>
        <w:autoSpaceDN w:val="0"/>
        <w:adjustRightInd w:val="0"/>
        <w:rPr>
          <w:rFonts w:ascii="Times New Roman" w:hAnsi="Times New Roman"/>
          <w:lang w:val="en-GB"/>
        </w:rPr>
      </w:pPr>
      <w:proofErr w:type="spellStart"/>
      <w:r>
        <w:rPr>
          <w:rFonts w:ascii="Times New Roman" w:hAnsi="Times New Roman"/>
          <w:lang w:val="en-GB"/>
        </w:rPr>
        <w:t>Color</w:t>
      </w:r>
      <w:proofErr w:type="spellEnd"/>
      <w:r>
        <w:rPr>
          <w:rFonts w:ascii="Times New Roman" w:hAnsi="Times New Roman"/>
          <w:lang w:val="en-GB"/>
        </w:rPr>
        <w:t xml:space="preserve"> </w:t>
      </w:r>
      <w:bookmarkStart w:id="2" w:name="_GoBack"/>
      <w:proofErr w:type="spellStart"/>
      <w:r w:rsidRPr="00EB1676">
        <w:rPr>
          <w:rFonts w:ascii="Times New Roman" w:hAnsi="Times New Roman"/>
        </w:rPr>
        <w:t>o</w:t>
      </w:r>
      <w:r w:rsidR="00F91E48" w:rsidRPr="00EB1676">
        <w:rPr>
          <w:rFonts w:ascii="Times New Roman" w:hAnsi="Times New Roman"/>
        </w:rPr>
        <w:t>p</w:t>
      </w:r>
      <w:r w:rsidRPr="00EB1676">
        <w:rPr>
          <w:rFonts w:ascii="Times New Roman" w:hAnsi="Times New Roman"/>
        </w:rPr>
        <w:t>ponency</w:t>
      </w:r>
      <w:bookmarkEnd w:id="2"/>
      <w:proofErr w:type="spellEnd"/>
      <w:r>
        <w:rPr>
          <w:rFonts w:ascii="Times New Roman" w:hAnsi="Times New Roman"/>
          <w:lang w:val="en-GB"/>
        </w:rPr>
        <w:t xml:space="preserve"> is among the great demonstrations of the scientific method. Researchers in the 1800s were able to infer the nature of color representation in the human brain without any ability to observe brain activity. Today, in fact, color afterimages have become a useful tool for identifying the brain regions involved in processing color. </w:t>
      </w:r>
      <w:commentRangeStart w:id="3"/>
      <w:commentRangeStart w:id="4"/>
      <w:r>
        <w:rPr>
          <w:rFonts w:ascii="Times New Roman" w:hAnsi="Times New Roman"/>
          <w:lang w:val="en-GB"/>
        </w:rPr>
        <w:t>In monkeys</w:t>
      </w:r>
      <w:commentRangeEnd w:id="3"/>
      <w:r w:rsidR="00D8178E">
        <w:rPr>
          <w:rStyle w:val="CommentReference"/>
        </w:rPr>
        <w:commentReference w:id="3"/>
      </w:r>
      <w:commentRangeEnd w:id="4"/>
      <w:r w:rsidR="009F5E97">
        <w:rPr>
          <w:rStyle w:val="CommentReference"/>
        </w:rPr>
        <w:commentReference w:id="4"/>
      </w:r>
      <w:r>
        <w:rPr>
          <w:rFonts w:ascii="Times New Roman" w:hAnsi="Times New Roman"/>
          <w:lang w:val="en-GB"/>
        </w:rPr>
        <w:t xml:space="preserve">, scientists have recorded </w:t>
      </w:r>
      <w:r>
        <w:rPr>
          <w:rFonts w:ascii="Times New Roman" w:hAnsi="Times New Roman"/>
          <w:lang w:val="en-GB"/>
        </w:rPr>
        <w:lastRenderedPageBreak/>
        <w:t xml:space="preserve">neurons that fire as though color is present, when it is not, after showing the monkeys sequences of slides that that produce afterimages in human observers. Similarly, with fMRI, scientists have found regions of visual cortex that respond selectively to presence of a color, and that also respond when that color is perceived as an illusion, induced by an afterimage pair of slides. </w:t>
      </w:r>
    </w:p>
    <w:p w14:paraId="01B5F219" w14:textId="77777777" w:rsidR="00150467" w:rsidRDefault="00150467" w:rsidP="008B306C">
      <w:pPr>
        <w:rPr>
          <w:rFonts w:ascii="Times New Roman" w:hAnsi="Times New Roman" w:cs="Times New Roman"/>
        </w:rPr>
      </w:pPr>
    </w:p>
    <w:p w14:paraId="57FFEC4B" w14:textId="5F6A2351" w:rsidR="00A93BC8" w:rsidRDefault="00D8178E" w:rsidP="008B306C">
      <w:pPr>
        <w:rPr>
          <w:rFonts w:ascii="Times New Roman" w:hAnsi="Times New Roman" w:cs="Times New Roman"/>
          <w:b/>
        </w:rPr>
      </w:pPr>
      <w:r>
        <w:rPr>
          <w:rFonts w:ascii="Times New Roman" w:hAnsi="Times New Roman" w:cs="Times New Roman"/>
          <w:b/>
        </w:rPr>
        <w:t xml:space="preserve">Figure </w:t>
      </w:r>
      <w:r w:rsidR="00F27918">
        <w:rPr>
          <w:rFonts w:ascii="Times New Roman" w:hAnsi="Times New Roman" w:cs="Times New Roman"/>
          <w:b/>
        </w:rPr>
        <w:t>Legend</w:t>
      </w:r>
      <w:r>
        <w:rPr>
          <w:rFonts w:ascii="Times New Roman" w:hAnsi="Times New Roman" w:cs="Times New Roman"/>
          <w:b/>
        </w:rPr>
        <w:t>s</w:t>
      </w:r>
      <w:r w:rsidR="00F27918">
        <w:rPr>
          <w:rFonts w:ascii="Times New Roman" w:hAnsi="Times New Roman" w:cs="Times New Roman"/>
          <w:b/>
        </w:rPr>
        <w:t>:</w:t>
      </w:r>
    </w:p>
    <w:p w14:paraId="228F52AF" w14:textId="649D44CC" w:rsidR="00A93BC8" w:rsidRDefault="00A93BC8" w:rsidP="008B306C">
      <w:pPr>
        <w:rPr>
          <w:rFonts w:ascii="Times New Roman" w:hAnsi="Times New Roman" w:cs="Times New Roman"/>
        </w:rPr>
      </w:pPr>
      <w:r w:rsidRPr="00A93BC8">
        <w:rPr>
          <w:rFonts w:ascii="Times New Roman" w:hAnsi="Times New Roman" w:cs="Times New Roman"/>
          <w:b/>
        </w:rPr>
        <w:t>Figure 1</w:t>
      </w:r>
      <w:r w:rsidRPr="00A93BC8">
        <w:rPr>
          <w:rFonts w:ascii="Times New Roman" w:hAnsi="Times New Roman" w:cs="Times New Roman"/>
        </w:rPr>
        <w:t xml:space="preserve">. </w:t>
      </w:r>
      <w:r w:rsidRPr="004C52B9">
        <w:rPr>
          <w:rFonts w:ascii="Times New Roman" w:hAnsi="Times New Roman" w:cs="Times New Roman"/>
          <w:b/>
        </w:rPr>
        <w:t>Opponent color dimensions.</w:t>
      </w:r>
      <w:r w:rsidRPr="00A93BC8">
        <w:rPr>
          <w:rFonts w:ascii="Times New Roman" w:hAnsi="Times New Roman" w:cs="Times New Roman"/>
        </w:rPr>
        <w:t xml:space="preserve"> </w:t>
      </w:r>
      <w:commentRangeStart w:id="5"/>
      <w:r w:rsidRPr="00A93BC8">
        <w:rPr>
          <w:rFonts w:ascii="Times New Roman" w:hAnsi="Times New Roman" w:cs="Times New Roman"/>
        </w:rPr>
        <w:t xml:space="preserve">The human brain processes color using an opponent dimensions system. This is a two-dimensional plane with blue and yellow occupying one </w:t>
      </w:r>
      <w:r w:rsidR="00F91E48" w:rsidRPr="00A93BC8">
        <w:rPr>
          <w:rFonts w:ascii="Times New Roman" w:hAnsi="Times New Roman" w:cs="Times New Roman"/>
        </w:rPr>
        <w:t>axis, which</w:t>
      </w:r>
      <w:r w:rsidRPr="00A93BC8">
        <w:rPr>
          <w:rFonts w:ascii="Times New Roman" w:hAnsi="Times New Roman" w:cs="Times New Roman"/>
        </w:rPr>
        <w:t xml:space="preserve"> can be thought of as simply positive or negative, and red and green occupying the other axis. </w:t>
      </w:r>
      <w:del w:id="6" w:author="Jonathan Flombaum" w:date="2015-07-23T20:18:00Z">
        <w:r w:rsidRPr="00A93BC8" w:rsidDel="00B121F0">
          <w:rPr>
            <w:rFonts w:ascii="Times New Roman" w:hAnsi="Times New Roman" w:cs="Times New Roman"/>
          </w:rPr>
          <w:delText>Just as a number cannot simultaneously be positive and negative, a color can’t be both yellow and blue, or both green and red (not</w:delText>
        </w:r>
        <w:r w:rsidR="00F91E48" w:rsidDel="00B121F0">
          <w:rPr>
            <w:rFonts w:ascii="Times New Roman" w:hAnsi="Times New Roman" w:cs="Times New Roman"/>
          </w:rPr>
          <w:delText>e</w:delText>
        </w:r>
        <w:r w:rsidRPr="00A93BC8" w:rsidDel="00B121F0">
          <w:rPr>
            <w:rFonts w:ascii="Times New Roman" w:hAnsi="Times New Roman" w:cs="Times New Roman"/>
          </w:rPr>
          <w:delText xml:space="preserve"> for example, </w:delText>
        </w:r>
        <w:r w:rsidR="00F91E48" w:rsidDel="00B121F0">
          <w:rPr>
            <w:rFonts w:ascii="Times New Roman" w:hAnsi="Times New Roman" w:cs="Times New Roman"/>
          </w:rPr>
          <w:delText xml:space="preserve">that someone </w:delText>
        </w:r>
        <w:r w:rsidRPr="00A93BC8" w:rsidDel="00B121F0">
          <w:rPr>
            <w:rFonts w:ascii="Times New Roman" w:hAnsi="Times New Roman" w:cs="Times New Roman"/>
          </w:rPr>
          <w:delText xml:space="preserve">might refer to a yellowish green, but not to a yellowish blue). </w:delText>
        </w:r>
      </w:del>
      <w:r w:rsidRPr="00A93BC8">
        <w:rPr>
          <w:rFonts w:ascii="Times New Roman" w:hAnsi="Times New Roman" w:cs="Times New Roman"/>
        </w:rPr>
        <w:t>The consequence of the system is that the brain processes the presence of some colors as indicating the absence of others, and vice-versa. All perceivable colors occupy a point in the opponent space</w:t>
      </w:r>
      <w:r w:rsidR="009929CC">
        <w:rPr>
          <w:rFonts w:ascii="Times New Roman" w:hAnsi="Times New Roman" w:cs="Times New Roman"/>
        </w:rPr>
        <w:t>.</w:t>
      </w:r>
      <w:commentRangeEnd w:id="5"/>
      <w:r w:rsidR="009929CC">
        <w:rPr>
          <w:rStyle w:val="CommentReference"/>
        </w:rPr>
        <w:commentReference w:id="5"/>
      </w:r>
    </w:p>
    <w:p w14:paraId="1229A0F4" w14:textId="2D227BA2" w:rsidR="00B67568" w:rsidRPr="00B67568" w:rsidRDefault="00F27918" w:rsidP="00B67568">
      <w:pPr>
        <w:rPr>
          <w:rFonts w:ascii="Times New Roman" w:hAnsi="Times New Roman" w:cs="Times New Roman"/>
        </w:rPr>
      </w:pPr>
      <w:r>
        <w:rPr>
          <w:rFonts w:ascii="Times New Roman" w:hAnsi="Times New Roman" w:cs="Times New Roman"/>
          <w:b/>
        </w:rPr>
        <w:t>F</w:t>
      </w:r>
      <w:r w:rsidR="00B67568" w:rsidRPr="00B67568">
        <w:rPr>
          <w:rFonts w:ascii="Times New Roman" w:hAnsi="Times New Roman" w:cs="Times New Roman"/>
          <w:b/>
        </w:rPr>
        <w:t>igure 2</w:t>
      </w:r>
      <w:r w:rsidR="00B67568" w:rsidRPr="00B67568">
        <w:rPr>
          <w:rFonts w:ascii="Times New Roman" w:hAnsi="Times New Roman" w:cs="Times New Roman"/>
        </w:rPr>
        <w:t xml:space="preserve">. </w:t>
      </w:r>
      <w:r w:rsidR="00B67568" w:rsidRPr="004C52B9">
        <w:rPr>
          <w:rFonts w:ascii="Times New Roman" w:hAnsi="Times New Roman" w:cs="Times New Roman"/>
          <w:b/>
        </w:rPr>
        <w:t>All perceivable colors occupy a point in the opponent space.</w:t>
      </w:r>
      <w:r w:rsidR="00B67568" w:rsidRPr="00B67568">
        <w:rPr>
          <w:rFonts w:ascii="Times New Roman" w:hAnsi="Times New Roman" w:cs="Times New Roman"/>
        </w:rPr>
        <w:t xml:space="preserve"> Shown here are examples of colors that have non-zero values in </w:t>
      </w:r>
      <w:r w:rsidR="00642C48">
        <w:rPr>
          <w:rFonts w:ascii="Times New Roman" w:hAnsi="Times New Roman" w:cs="Times New Roman"/>
        </w:rPr>
        <w:t>each of two dimensions of the</w:t>
      </w:r>
      <w:r w:rsidR="00B67568" w:rsidRPr="00B67568">
        <w:rPr>
          <w:rFonts w:ascii="Times New Roman" w:hAnsi="Times New Roman" w:cs="Times New Roman"/>
        </w:rPr>
        <w:t xml:space="preserve"> opponent </w:t>
      </w:r>
      <w:r w:rsidR="00642C48">
        <w:rPr>
          <w:rFonts w:ascii="Times New Roman" w:hAnsi="Times New Roman" w:cs="Times New Roman"/>
        </w:rPr>
        <w:t>space.</w:t>
      </w:r>
    </w:p>
    <w:p w14:paraId="56EC555C" w14:textId="201E3F23" w:rsidR="004354AA" w:rsidRDefault="004354AA" w:rsidP="004354AA">
      <w:pPr>
        <w:rPr>
          <w:rFonts w:ascii="Times New Roman" w:hAnsi="Times New Roman" w:cs="Times New Roman"/>
        </w:rPr>
      </w:pPr>
      <w:r>
        <w:rPr>
          <w:rFonts w:ascii="Times New Roman" w:hAnsi="Times New Roman" w:cs="Times New Roman"/>
          <w:b/>
        </w:rPr>
        <w:t>Figure 3</w:t>
      </w:r>
      <w:r>
        <w:rPr>
          <w:rFonts w:ascii="Times New Roman" w:hAnsi="Times New Roman" w:cs="Times New Roman"/>
        </w:rPr>
        <w:t xml:space="preserve">. </w:t>
      </w:r>
      <w:r w:rsidRPr="004C52B9">
        <w:rPr>
          <w:rFonts w:ascii="Times New Roman" w:hAnsi="Times New Roman" w:cs="Times New Roman"/>
          <w:b/>
        </w:rPr>
        <w:t>Slide #1 of a 2</w:t>
      </w:r>
      <w:r w:rsidR="007B331E">
        <w:rPr>
          <w:rFonts w:ascii="Times New Roman" w:hAnsi="Times New Roman" w:cs="Times New Roman"/>
          <w:b/>
        </w:rPr>
        <w:t>-s</w:t>
      </w:r>
      <w:r w:rsidRPr="004C52B9">
        <w:rPr>
          <w:rFonts w:ascii="Times New Roman" w:hAnsi="Times New Roman" w:cs="Times New Roman"/>
          <w:b/>
        </w:rPr>
        <w:t xml:space="preserve">lide </w:t>
      </w:r>
      <w:r w:rsidR="007B331E">
        <w:rPr>
          <w:rFonts w:ascii="Times New Roman" w:hAnsi="Times New Roman" w:cs="Times New Roman"/>
          <w:b/>
        </w:rPr>
        <w:t>c</w:t>
      </w:r>
      <w:r w:rsidRPr="004C52B9">
        <w:rPr>
          <w:rFonts w:ascii="Times New Roman" w:hAnsi="Times New Roman" w:cs="Times New Roman"/>
          <w:b/>
        </w:rPr>
        <w:t xml:space="preserve">olor </w:t>
      </w:r>
      <w:r w:rsidR="007B331E">
        <w:rPr>
          <w:rFonts w:ascii="Times New Roman" w:hAnsi="Times New Roman" w:cs="Times New Roman"/>
          <w:b/>
        </w:rPr>
        <w:t>a</w:t>
      </w:r>
      <w:r w:rsidRPr="004C52B9">
        <w:rPr>
          <w:rFonts w:ascii="Times New Roman" w:hAnsi="Times New Roman" w:cs="Times New Roman"/>
          <w:b/>
        </w:rPr>
        <w:t>fter</w:t>
      </w:r>
      <w:r w:rsidR="00F91E48" w:rsidRPr="004C52B9">
        <w:rPr>
          <w:rFonts w:ascii="Times New Roman" w:hAnsi="Times New Roman" w:cs="Times New Roman"/>
          <w:b/>
        </w:rPr>
        <w:t>i</w:t>
      </w:r>
      <w:r w:rsidRPr="004C52B9">
        <w:rPr>
          <w:rFonts w:ascii="Times New Roman" w:hAnsi="Times New Roman" w:cs="Times New Roman"/>
          <w:b/>
        </w:rPr>
        <w:t>mage.</w:t>
      </w:r>
      <w:r>
        <w:rPr>
          <w:rFonts w:ascii="Times New Roman" w:hAnsi="Times New Roman" w:cs="Times New Roman"/>
        </w:rPr>
        <w:t xml:space="preserve"> The first slide in an afterimage pair is in color. The dark disc in the center is the fixation point.</w:t>
      </w:r>
    </w:p>
    <w:p w14:paraId="5509A0EA" w14:textId="464E269B" w:rsidR="009F01BE" w:rsidRDefault="00EB2A07" w:rsidP="009F01BE">
      <w:pPr>
        <w:rPr>
          <w:rFonts w:ascii="Times New Roman" w:hAnsi="Times New Roman" w:cs="Times New Roman"/>
          <w:b/>
        </w:rPr>
      </w:pPr>
      <w:r>
        <w:rPr>
          <w:rFonts w:ascii="Times New Roman" w:hAnsi="Times New Roman" w:cs="Times New Roman"/>
          <w:b/>
        </w:rPr>
        <w:t>Figure 4</w:t>
      </w:r>
      <w:r>
        <w:rPr>
          <w:rFonts w:ascii="Times New Roman" w:hAnsi="Times New Roman" w:cs="Times New Roman"/>
        </w:rPr>
        <w:t xml:space="preserve">. </w:t>
      </w:r>
      <w:r w:rsidR="0005784B" w:rsidRPr="004C52B9">
        <w:rPr>
          <w:rFonts w:ascii="Times New Roman" w:hAnsi="Times New Roman" w:cs="Times New Roman"/>
          <w:b/>
        </w:rPr>
        <w:t>Slide #2 of a 2</w:t>
      </w:r>
      <w:r w:rsidR="007B331E">
        <w:rPr>
          <w:rFonts w:ascii="Times New Roman" w:hAnsi="Times New Roman" w:cs="Times New Roman"/>
          <w:b/>
        </w:rPr>
        <w:t>-s</w:t>
      </w:r>
      <w:r w:rsidR="0005784B" w:rsidRPr="004C52B9">
        <w:rPr>
          <w:rFonts w:ascii="Times New Roman" w:hAnsi="Times New Roman" w:cs="Times New Roman"/>
          <w:b/>
        </w:rPr>
        <w:t xml:space="preserve">lide </w:t>
      </w:r>
      <w:r w:rsidR="007B331E">
        <w:rPr>
          <w:rFonts w:ascii="Times New Roman" w:hAnsi="Times New Roman" w:cs="Times New Roman"/>
          <w:b/>
        </w:rPr>
        <w:t>c</w:t>
      </w:r>
      <w:r w:rsidR="0005784B" w:rsidRPr="004C52B9">
        <w:rPr>
          <w:rFonts w:ascii="Times New Roman" w:hAnsi="Times New Roman" w:cs="Times New Roman"/>
          <w:b/>
        </w:rPr>
        <w:t xml:space="preserve">olor </w:t>
      </w:r>
      <w:r w:rsidR="007B331E">
        <w:rPr>
          <w:rFonts w:ascii="Times New Roman" w:hAnsi="Times New Roman" w:cs="Times New Roman"/>
          <w:b/>
        </w:rPr>
        <w:t>a</w:t>
      </w:r>
      <w:r w:rsidR="0005784B" w:rsidRPr="004C52B9">
        <w:rPr>
          <w:rFonts w:ascii="Times New Roman" w:hAnsi="Times New Roman" w:cs="Times New Roman"/>
          <w:b/>
        </w:rPr>
        <w:t>fter</w:t>
      </w:r>
      <w:r w:rsidR="00F91E48" w:rsidRPr="004C52B9">
        <w:rPr>
          <w:rFonts w:ascii="Times New Roman" w:hAnsi="Times New Roman" w:cs="Times New Roman"/>
          <w:b/>
        </w:rPr>
        <w:t>i</w:t>
      </w:r>
      <w:r w:rsidR="0005784B" w:rsidRPr="004C52B9">
        <w:rPr>
          <w:rFonts w:ascii="Times New Roman" w:hAnsi="Times New Roman" w:cs="Times New Roman"/>
          <w:b/>
        </w:rPr>
        <w:t>mage.</w:t>
      </w:r>
      <w:r w:rsidR="0005784B">
        <w:rPr>
          <w:rFonts w:ascii="Times New Roman" w:hAnsi="Times New Roman" w:cs="Times New Roman"/>
        </w:rPr>
        <w:t xml:space="preserve"> The second slide in an afterimage pair is in black and white. But observers will perceive illusory color inside the white fills of the objects in the frame (the stars in this case). </w:t>
      </w:r>
    </w:p>
    <w:p w14:paraId="4ECFD96E" w14:textId="04A0C21E" w:rsidR="004A18F5" w:rsidRDefault="00264B5D" w:rsidP="00F27918">
      <w:pPr>
        <w:rPr>
          <w:rFonts w:ascii="Times New Roman" w:hAnsi="Times New Roman" w:cs="Times New Roman"/>
        </w:rPr>
      </w:pPr>
      <w:r>
        <w:rPr>
          <w:rFonts w:ascii="Times New Roman" w:hAnsi="Times New Roman" w:cs="Times New Roman"/>
          <w:b/>
        </w:rPr>
        <w:t>Figure 5</w:t>
      </w:r>
      <w:r>
        <w:rPr>
          <w:rFonts w:ascii="Times New Roman" w:hAnsi="Times New Roman" w:cs="Times New Roman"/>
        </w:rPr>
        <w:t xml:space="preserve">. </w:t>
      </w:r>
      <w:r w:rsidRPr="004C52B9">
        <w:rPr>
          <w:rFonts w:ascii="Times New Roman" w:hAnsi="Times New Roman" w:cs="Times New Roman"/>
          <w:b/>
        </w:rPr>
        <w:t xml:space="preserve">Two additional examples of slides for inducing color afterimages. </w:t>
      </w:r>
      <w:r>
        <w:rPr>
          <w:rFonts w:ascii="Times New Roman" w:hAnsi="Times New Roman" w:cs="Times New Roman"/>
        </w:rPr>
        <w:t xml:space="preserve">The first slide in each pair (top row) </w:t>
      </w:r>
      <w:r w:rsidR="00F91E48">
        <w:rPr>
          <w:rFonts w:ascii="Times New Roman" w:hAnsi="Times New Roman" w:cs="Times New Roman"/>
        </w:rPr>
        <w:t xml:space="preserve">is </w:t>
      </w:r>
      <w:r>
        <w:rPr>
          <w:rFonts w:ascii="Times New Roman" w:hAnsi="Times New Roman" w:cs="Times New Roman"/>
        </w:rPr>
        <w:t xml:space="preserve">always in color. The second slide in each pair (bottom row) is always in black and white. </w:t>
      </w:r>
    </w:p>
    <w:p w14:paraId="16D5240F" w14:textId="12397CFA" w:rsidR="004A18F5" w:rsidRDefault="00E92C28" w:rsidP="004A18F5">
      <w:pPr>
        <w:rPr>
          <w:rFonts w:ascii="Times New Roman" w:hAnsi="Times New Roman" w:cs="Times New Roman"/>
        </w:rPr>
      </w:pPr>
      <w:r>
        <w:rPr>
          <w:rFonts w:ascii="Times New Roman" w:hAnsi="Times New Roman" w:cs="Times New Roman"/>
          <w:b/>
        </w:rPr>
        <w:t>Figure 6</w:t>
      </w:r>
      <w:r w:rsidRPr="004C52B9">
        <w:rPr>
          <w:rFonts w:ascii="Times New Roman" w:hAnsi="Times New Roman" w:cs="Times New Roman"/>
          <w:b/>
        </w:rPr>
        <w:t xml:space="preserve">. </w:t>
      </w:r>
      <w:r w:rsidR="00E91D07" w:rsidRPr="004C52B9">
        <w:rPr>
          <w:rFonts w:ascii="Times New Roman" w:hAnsi="Times New Roman" w:cs="Times New Roman"/>
          <w:b/>
        </w:rPr>
        <w:t>Illusory colors perceived in relation to a particular slide-pair.</w:t>
      </w:r>
      <w:r w:rsidR="00E91D07">
        <w:rPr>
          <w:rFonts w:ascii="Times New Roman" w:hAnsi="Times New Roman" w:cs="Times New Roman"/>
        </w:rPr>
        <w:t xml:space="preserve"> In Slide #1, the left star is blue and the yellow star is yellow. Slide #2 is actually black and white. But when toggled to after an observer has fixated </w:t>
      </w:r>
      <w:r w:rsidR="0095503A">
        <w:rPr>
          <w:rFonts w:ascii="Times New Roman" w:hAnsi="Times New Roman" w:cs="Times New Roman"/>
        </w:rPr>
        <w:t xml:space="preserve">on </w:t>
      </w:r>
      <w:r w:rsidR="00E91D07">
        <w:rPr>
          <w:rFonts w:ascii="Times New Roman" w:hAnsi="Times New Roman" w:cs="Times New Roman"/>
        </w:rPr>
        <w:t>Slide #1, Slide #2 will be perceived with illusory colors. Specifically, the stars will appear filled in by the opponent colors from the ones filling them before, so the left star will be perceived as yellow, and the right one as blue.</w:t>
      </w:r>
    </w:p>
    <w:p w14:paraId="39D57ABD" w14:textId="3F2BD7BC" w:rsidR="00F30638" w:rsidRDefault="003A5916" w:rsidP="00F30638">
      <w:pPr>
        <w:rPr>
          <w:rFonts w:ascii="Times New Roman" w:hAnsi="Times New Roman" w:cs="Times New Roman"/>
        </w:rPr>
      </w:pPr>
      <w:r>
        <w:rPr>
          <w:rFonts w:ascii="Times New Roman" w:hAnsi="Times New Roman" w:cs="Times New Roman"/>
          <w:b/>
        </w:rPr>
        <w:t>Figure 7</w:t>
      </w:r>
      <w:r>
        <w:rPr>
          <w:rFonts w:ascii="Times New Roman" w:hAnsi="Times New Roman" w:cs="Times New Roman"/>
        </w:rPr>
        <w:t xml:space="preserve">. </w:t>
      </w:r>
      <w:r w:rsidRPr="004C52B9">
        <w:rPr>
          <w:rFonts w:ascii="Times New Roman" w:hAnsi="Times New Roman" w:cs="Times New Roman"/>
          <w:b/>
        </w:rPr>
        <w:t xml:space="preserve">Sequence of events in a single trial of a color afterimage experiment. </w:t>
      </w:r>
      <w:r w:rsidR="00DB69E6">
        <w:rPr>
          <w:rFonts w:ascii="Times New Roman" w:hAnsi="Times New Roman" w:cs="Times New Roman"/>
        </w:rPr>
        <w:t xml:space="preserve">The observer fixates </w:t>
      </w:r>
      <w:r w:rsidR="007B331E">
        <w:rPr>
          <w:rFonts w:ascii="Times New Roman" w:hAnsi="Times New Roman" w:cs="Times New Roman"/>
        </w:rPr>
        <w:t xml:space="preserve">on </w:t>
      </w:r>
      <w:r w:rsidR="00DB69E6">
        <w:rPr>
          <w:rFonts w:ascii="Times New Roman" w:hAnsi="Times New Roman" w:cs="Times New Roman"/>
        </w:rPr>
        <w:t xml:space="preserve">the center disc in Slide #1. After 10 </w:t>
      </w:r>
      <w:r w:rsidR="00F91E48">
        <w:rPr>
          <w:rFonts w:ascii="Times New Roman" w:hAnsi="Times New Roman" w:cs="Times New Roman"/>
        </w:rPr>
        <w:t>s</w:t>
      </w:r>
      <w:r w:rsidR="00DB69E6">
        <w:rPr>
          <w:rFonts w:ascii="Times New Roman" w:hAnsi="Times New Roman" w:cs="Times New Roman"/>
        </w:rPr>
        <w:t xml:space="preserve">, the experimenter advances forward to Slide #2. The </w:t>
      </w:r>
      <w:r w:rsidR="00F91E48">
        <w:rPr>
          <w:rFonts w:ascii="Times New Roman" w:hAnsi="Times New Roman" w:cs="Times New Roman"/>
        </w:rPr>
        <w:t>participant’s</w:t>
      </w:r>
      <w:r w:rsidR="00DB69E6">
        <w:rPr>
          <w:rFonts w:ascii="Times New Roman" w:hAnsi="Times New Roman" w:cs="Times New Roman"/>
        </w:rPr>
        <w:t xml:space="preserve"> task is to select the color among the </w:t>
      </w:r>
      <w:r w:rsidR="00F91E48">
        <w:rPr>
          <w:rFonts w:ascii="Times New Roman" w:hAnsi="Times New Roman" w:cs="Times New Roman"/>
        </w:rPr>
        <w:t xml:space="preserve">displayed </w:t>
      </w:r>
      <w:r w:rsidR="00DB69E6">
        <w:rPr>
          <w:rFonts w:ascii="Times New Roman" w:hAnsi="Times New Roman" w:cs="Times New Roman"/>
        </w:rPr>
        <w:t xml:space="preserve">options that best matches the color they perceive in the position of the ‘X.’ </w:t>
      </w:r>
    </w:p>
    <w:p w14:paraId="1D20C646" w14:textId="7C4E98C9" w:rsidR="0078724E" w:rsidRPr="0078724E" w:rsidRDefault="0078724E" w:rsidP="0078724E">
      <w:pPr>
        <w:rPr>
          <w:rFonts w:ascii="Times New Roman" w:hAnsi="Times New Roman" w:cs="Times New Roman"/>
        </w:rPr>
      </w:pPr>
      <w:r>
        <w:rPr>
          <w:rFonts w:ascii="Times New Roman" w:hAnsi="Times New Roman" w:cs="Times New Roman"/>
          <w:b/>
        </w:rPr>
        <w:t xml:space="preserve">Figure 8. </w:t>
      </w:r>
      <w:r w:rsidRPr="004C52B9">
        <w:rPr>
          <w:rFonts w:ascii="Times New Roman" w:hAnsi="Times New Roman" w:cs="Times New Roman"/>
          <w:b/>
        </w:rPr>
        <w:t>Representative result.</w:t>
      </w:r>
      <w:r>
        <w:rPr>
          <w:rFonts w:ascii="Times New Roman" w:hAnsi="Times New Roman" w:cs="Times New Roman"/>
        </w:rPr>
        <w:t xml:space="preserve"> Most frequently selected after-colors as a function of inducer colors. </w:t>
      </w:r>
      <w:r w:rsidR="006E74DC">
        <w:rPr>
          <w:rFonts w:ascii="Times New Roman" w:hAnsi="Times New Roman" w:cs="Times New Roman"/>
        </w:rPr>
        <w:t xml:space="preserve">The most frequently perceived after-colors will be opponent values of the respective inducers. </w:t>
      </w:r>
    </w:p>
    <w:sectPr w:rsidR="0078724E" w:rsidRPr="0078724E"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Jessica Stanis" w:date="2015-07-14T09:29:00Z" w:initials="JS">
    <w:p w14:paraId="7467E7A8" w14:textId="28DAC7C7" w:rsidR="0095503A" w:rsidRDefault="0095503A">
      <w:pPr>
        <w:pStyle w:val="CommentText"/>
      </w:pPr>
      <w:r>
        <w:rPr>
          <w:rStyle w:val="CommentReference"/>
        </w:rPr>
        <w:annotationRef/>
      </w:r>
      <w:r>
        <w:t>Can you provide the references for the primate and fMRI study?</w:t>
      </w:r>
    </w:p>
  </w:comment>
  <w:comment w:id="4" w:author="Jonathan Flombaum" w:date="2015-07-23T20:15:00Z" w:initials="JF">
    <w:p w14:paraId="7C835AE2" w14:textId="77777777" w:rsidR="009F5E97" w:rsidRPr="009F5E97" w:rsidRDefault="009F5E97" w:rsidP="009F5E97">
      <w:pPr>
        <w:rPr>
          <w:rFonts w:ascii="Times New Roman" w:eastAsia="Times New Roman" w:hAnsi="Times New Roman" w:cs="Times New Roman"/>
        </w:rPr>
      </w:pPr>
      <w:r>
        <w:rPr>
          <w:rStyle w:val="CommentReference"/>
        </w:rPr>
        <w:annotationRef/>
      </w:r>
      <w:proofErr w:type="spellStart"/>
      <w:r w:rsidRPr="009F5E97">
        <w:rPr>
          <w:rFonts w:ascii="Arial" w:eastAsia="Times New Roman" w:hAnsi="Arial" w:cs="Arial"/>
          <w:color w:val="222222"/>
          <w:sz w:val="20"/>
          <w:szCs w:val="20"/>
          <w:shd w:val="clear" w:color="auto" w:fill="FFFFFF"/>
        </w:rPr>
        <w:t>Zeki</w:t>
      </w:r>
      <w:proofErr w:type="spellEnd"/>
      <w:r w:rsidRPr="009F5E97">
        <w:rPr>
          <w:rFonts w:ascii="Arial" w:eastAsia="Times New Roman" w:hAnsi="Arial" w:cs="Arial"/>
          <w:color w:val="222222"/>
          <w:sz w:val="20"/>
          <w:szCs w:val="20"/>
          <w:shd w:val="clear" w:color="auto" w:fill="FFFFFF"/>
        </w:rPr>
        <w:t xml:space="preserve">, S. (1983). </w:t>
      </w:r>
      <w:proofErr w:type="spellStart"/>
      <w:r w:rsidRPr="009F5E97">
        <w:rPr>
          <w:rFonts w:ascii="Arial" w:eastAsia="Times New Roman" w:hAnsi="Arial" w:cs="Arial"/>
          <w:color w:val="222222"/>
          <w:sz w:val="20"/>
          <w:szCs w:val="20"/>
          <w:shd w:val="clear" w:color="auto" w:fill="FFFFFF"/>
        </w:rPr>
        <w:t>Colour</w:t>
      </w:r>
      <w:proofErr w:type="spellEnd"/>
      <w:r w:rsidRPr="009F5E97">
        <w:rPr>
          <w:rFonts w:ascii="Arial" w:eastAsia="Times New Roman" w:hAnsi="Arial" w:cs="Arial"/>
          <w:color w:val="222222"/>
          <w:sz w:val="20"/>
          <w:szCs w:val="20"/>
          <w:shd w:val="clear" w:color="auto" w:fill="FFFFFF"/>
        </w:rPr>
        <w:t xml:space="preserve"> coding in the cerebral cortex: the reaction of cells in monkey visual cortex to wavelengths and </w:t>
      </w:r>
      <w:proofErr w:type="spellStart"/>
      <w:r w:rsidRPr="009F5E97">
        <w:rPr>
          <w:rFonts w:ascii="Arial" w:eastAsia="Times New Roman" w:hAnsi="Arial" w:cs="Arial"/>
          <w:color w:val="222222"/>
          <w:sz w:val="20"/>
          <w:szCs w:val="20"/>
          <w:shd w:val="clear" w:color="auto" w:fill="FFFFFF"/>
        </w:rPr>
        <w:t>colours</w:t>
      </w:r>
      <w:proofErr w:type="spellEnd"/>
      <w:r w:rsidRPr="009F5E97">
        <w:rPr>
          <w:rFonts w:ascii="Arial" w:eastAsia="Times New Roman" w:hAnsi="Arial" w:cs="Arial"/>
          <w:color w:val="222222"/>
          <w:sz w:val="20"/>
          <w:szCs w:val="20"/>
          <w:shd w:val="clear" w:color="auto" w:fill="FFFFFF"/>
        </w:rPr>
        <w:t>. </w:t>
      </w:r>
      <w:r w:rsidRPr="009F5E97">
        <w:rPr>
          <w:rFonts w:ascii="Arial" w:eastAsia="Times New Roman" w:hAnsi="Arial" w:cs="Arial"/>
          <w:i/>
          <w:iCs/>
          <w:color w:val="222222"/>
          <w:sz w:val="20"/>
          <w:szCs w:val="20"/>
          <w:shd w:val="clear" w:color="auto" w:fill="FFFFFF"/>
        </w:rPr>
        <w:t>Neuroscience</w:t>
      </w:r>
      <w:r w:rsidRPr="009F5E97">
        <w:rPr>
          <w:rFonts w:ascii="Arial" w:eastAsia="Times New Roman" w:hAnsi="Arial" w:cs="Arial"/>
          <w:color w:val="222222"/>
          <w:sz w:val="20"/>
          <w:szCs w:val="20"/>
          <w:shd w:val="clear" w:color="auto" w:fill="FFFFFF"/>
        </w:rPr>
        <w:t>, </w:t>
      </w:r>
      <w:r w:rsidRPr="009F5E97">
        <w:rPr>
          <w:rFonts w:ascii="Arial" w:eastAsia="Times New Roman" w:hAnsi="Arial" w:cs="Arial"/>
          <w:i/>
          <w:iCs/>
          <w:color w:val="222222"/>
          <w:sz w:val="20"/>
          <w:szCs w:val="20"/>
          <w:shd w:val="clear" w:color="auto" w:fill="FFFFFF"/>
        </w:rPr>
        <w:t>9</w:t>
      </w:r>
      <w:r w:rsidRPr="009F5E97">
        <w:rPr>
          <w:rFonts w:ascii="Arial" w:eastAsia="Times New Roman" w:hAnsi="Arial" w:cs="Arial"/>
          <w:color w:val="222222"/>
          <w:sz w:val="20"/>
          <w:szCs w:val="20"/>
          <w:shd w:val="clear" w:color="auto" w:fill="FFFFFF"/>
        </w:rPr>
        <w:t>(4), 741-765.</w:t>
      </w:r>
    </w:p>
    <w:p w14:paraId="1885E6F3" w14:textId="63F9CA52" w:rsidR="009F5E97" w:rsidRDefault="009F5E97">
      <w:pPr>
        <w:pStyle w:val="CommentText"/>
      </w:pPr>
    </w:p>
    <w:p w14:paraId="243508C9" w14:textId="77777777" w:rsidR="00433958" w:rsidRPr="00433958" w:rsidRDefault="00433958" w:rsidP="00433958">
      <w:pPr>
        <w:spacing w:after="0"/>
        <w:rPr>
          <w:rFonts w:ascii="Times New Roman" w:eastAsia="Times New Roman" w:hAnsi="Times New Roman" w:cs="Times New Roman"/>
        </w:rPr>
      </w:pPr>
      <w:r w:rsidRPr="00433958">
        <w:rPr>
          <w:rFonts w:ascii="Arial" w:eastAsia="Times New Roman" w:hAnsi="Arial" w:cs="Arial"/>
          <w:color w:val="222222"/>
          <w:sz w:val="20"/>
          <w:szCs w:val="20"/>
          <w:shd w:val="clear" w:color="auto" w:fill="FFFFFF"/>
        </w:rPr>
        <w:t xml:space="preserve">Conway, B. R., &amp; </w:t>
      </w:r>
      <w:proofErr w:type="spellStart"/>
      <w:r w:rsidRPr="00433958">
        <w:rPr>
          <w:rFonts w:ascii="Arial" w:eastAsia="Times New Roman" w:hAnsi="Arial" w:cs="Arial"/>
          <w:color w:val="222222"/>
          <w:sz w:val="20"/>
          <w:szCs w:val="20"/>
          <w:shd w:val="clear" w:color="auto" w:fill="FFFFFF"/>
        </w:rPr>
        <w:t>Tsao</w:t>
      </w:r>
      <w:proofErr w:type="spellEnd"/>
      <w:r w:rsidRPr="00433958">
        <w:rPr>
          <w:rFonts w:ascii="Arial" w:eastAsia="Times New Roman" w:hAnsi="Arial" w:cs="Arial"/>
          <w:color w:val="222222"/>
          <w:sz w:val="20"/>
          <w:szCs w:val="20"/>
          <w:shd w:val="clear" w:color="auto" w:fill="FFFFFF"/>
        </w:rPr>
        <w:t>, D. Y. (2006). Color architecture in alert macaque cortex revealed by FMRI. </w:t>
      </w:r>
      <w:r w:rsidRPr="00433958">
        <w:rPr>
          <w:rFonts w:ascii="Arial" w:eastAsia="Times New Roman" w:hAnsi="Arial" w:cs="Arial"/>
          <w:i/>
          <w:iCs/>
          <w:color w:val="222222"/>
          <w:sz w:val="20"/>
          <w:szCs w:val="20"/>
          <w:shd w:val="clear" w:color="auto" w:fill="FFFFFF"/>
        </w:rPr>
        <w:t>Cerebral Cortex</w:t>
      </w:r>
      <w:r w:rsidRPr="00433958">
        <w:rPr>
          <w:rFonts w:ascii="Arial" w:eastAsia="Times New Roman" w:hAnsi="Arial" w:cs="Arial"/>
          <w:color w:val="222222"/>
          <w:sz w:val="20"/>
          <w:szCs w:val="20"/>
          <w:shd w:val="clear" w:color="auto" w:fill="FFFFFF"/>
        </w:rPr>
        <w:t>, </w:t>
      </w:r>
      <w:r w:rsidRPr="00433958">
        <w:rPr>
          <w:rFonts w:ascii="Arial" w:eastAsia="Times New Roman" w:hAnsi="Arial" w:cs="Arial"/>
          <w:i/>
          <w:iCs/>
          <w:color w:val="222222"/>
          <w:sz w:val="20"/>
          <w:szCs w:val="20"/>
          <w:shd w:val="clear" w:color="auto" w:fill="FFFFFF"/>
        </w:rPr>
        <w:t>16</w:t>
      </w:r>
      <w:r w:rsidRPr="00433958">
        <w:rPr>
          <w:rFonts w:ascii="Arial" w:eastAsia="Times New Roman" w:hAnsi="Arial" w:cs="Arial"/>
          <w:color w:val="222222"/>
          <w:sz w:val="20"/>
          <w:szCs w:val="20"/>
          <w:shd w:val="clear" w:color="auto" w:fill="FFFFFF"/>
        </w:rPr>
        <w:t>(11), 1604-1613.</w:t>
      </w:r>
    </w:p>
    <w:p w14:paraId="2321E963" w14:textId="77777777" w:rsidR="00433958" w:rsidRDefault="00433958">
      <w:pPr>
        <w:pStyle w:val="CommentText"/>
      </w:pPr>
    </w:p>
  </w:comment>
  <w:comment w:id="5" w:author="Jessica Stanis" w:date="2015-07-14T09:29:00Z" w:initials="JS">
    <w:p w14:paraId="006527F8" w14:textId="77777777" w:rsidR="009929CC" w:rsidRDefault="009929CC">
      <w:pPr>
        <w:pStyle w:val="CommentText"/>
      </w:pPr>
      <w:r>
        <w:rPr>
          <w:rStyle w:val="CommentReference"/>
        </w:rPr>
        <w:annotationRef/>
      </w:r>
      <w:r>
        <w:t>Please re-write this caption to include information clearly relevant to understanding Fig. 1.</w:t>
      </w:r>
    </w:p>
    <w:p w14:paraId="43BB111D" w14:textId="77777777" w:rsidR="00B121F0" w:rsidRDefault="00B121F0">
      <w:pPr>
        <w:pStyle w:val="CommentText"/>
      </w:pPr>
    </w:p>
    <w:p w14:paraId="593FD400" w14:textId="12CE5487" w:rsidR="00B121F0" w:rsidRDefault="00B121F0">
      <w:pPr>
        <w:pStyle w:val="CommentText"/>
      </w:pPr>
      <w:r>
        <w:t xml:space="preserve">I’ve deleted the segment in the middle </w:t>
      </w:r>
      <w:r w:rsidR="009F10B2">
        <w:t>that was extraneous. Let me know if I’ve misunderstood the note.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67E7A8" w15:done="0"/>
  <w15:commentEx w15:paraId="2321E963" w15:paraIdParent="7467E7A8" w15:done="0"/>
  <w15:commentEx w15:paraId="593FD40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Flombaum">
    <w15:presenceInfo w15:providerId="None" w15:userId="Jonathan Flomb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075C5"/>
    <w:rsid w:val="00026A53"/>
    <w:rsid w:val="00031FC7"/>
    <w:rsid w:val="000331A6"/>
    <w:rsid w:val="000363F1"/>
    <w:rsid w:val="000401FF"/>
    <w:rsid w:val="000419E9"/>
    <w:rsid w:val="00047254"/>
    <w:rsid w:val="00050FD9"/>
    <w:rsid w:val="000510F9"/>
    <w:rsid w:val="00052503"/>
    <w:rsid w:val="00054AF4"/>
    <w:rsid w:val="0005784B"/>
    <w:rsid w:val="00066903"/>
    <w:rsid w:val="0008482E"/>
    <w:rsid w:val="0008551E"/>
    <w:rsid w:val="000930C5"/>
    <w:rsid w:val="00095673"/>
    <w:rsid w:val="000A1F51"/>
    <w:rsid w:val="000B7042"/>
    <w:rsid w:val="000D036C"/>
    <w:rsid w:val="000D2C46"/>
    <w:rsid w:val="000E0ADD"/>
    <w:rsid w:val="000E20EF"/>
    <w:rsid w:val="000E400D"/>
    <w:rsid w:val="00102FEA"/>
    <w:rsid w:val="00113E3B"/>
    <w:rsid w:val="0011610C"/>
    <w:rsid w:val="00121D5B"/>
    <w:rsid w:val="001255E0"/>
    <w:rsid w:val="00150467"/>
    <w:rsid w:val="00150EB5"/>
    <w:rsid w:val="00151E01"/>
    <w:rsid w:val="001609D8"/>
    <w:rsid w:val="00166C47"/>
    <w:rsid w:val="00170F8A"/>
    <w:rsid w:val="001735C4"/>
    <w:rsid w:val="0018125A"/>
    <w:rsid w:val="00181BE1"/>
    <w:rsid w:val="00182B6C"/>
    <w:rsid w:val="00182F85"/>
    <w:rsid w:val="0018618E"/>
    <w:rsid w:val="001A034D"/>
    <w:rsid w:val="001A3C90"/>
    <w:rsid w:val="001B0A1B"/>
    <w:rsid w:val="001C136E"/>
    <w:rsid w:val="001D7E80"/>
    <w:rsid w:val="001E40CC"/>
    <w:rsid w:val="001F1872"/>
    <w:rsid w:val="001F4052"/>
    <w:rsid w:val="001F6EDF"/>
    <w:rsid w:val="001F724D"/>
    <w:rsid w:val="002104DE"/>
    <w:rsid w:val="00211FCF"/>
    <w:rsid w:val="00215DA1"/>
    <w:rsid w:val="00223B73"/>
    <w:rsid w:val="00225CE2"/>
    <w:rsid w:val="002408E3"/>
    <w:rsid w:val="0025427D"/>
    <w:rsid w:val="002626C5"/>
    <w:rsid w:val="00264B5D"/>
    <w:rsid w:val="00286B40"/>
    <w:rsid w:val="002920C0"/>
    <w:rsid w:val="002C4C46"/>
    <w:rsid w:val="002D3FE5"/>
    <w:rsid w:val="002E5CBD"/>
    <w:rsid w:val="00304653"/>
    <w:rsid w:val="00307843"/>
    <w:rsid w:val="00323866"/>
    <w:rsid w:val="00336AB9"/>
    <w:rsid w:val="00354D9C"/>
    <w:rsid w:val="00383E9F"/>
    <w:rsid w:val="00384C1C"/>
    <w:rsid w:val="003A2699"/>
    <w:rsid w:val="003A5916"/>
    <w:rsid w:val="003C4E93"/>
    <w:rsid w:val="003D3AFD"/>
    <w:rsid w:val="003D7046"/>
    <w:rsid w:val="003F4D6F"/>
    <w:rsid w:val="00414318"/>
    <w:rsid w:val="004149C1"/>
    <w:rsid w:val="004160BE"/>
    <w:rsid w:val="00433958"/>
    <w:rsid w:val="004354AA"/>
    <w:rsid w:val="00437FC9"/>
    <w:rsid w:val="00442C4D"/>
    <w:rsid w:val="0045001E"/>
    <w:rsid w:val="00467282"/>
    <w:rsid w:val="004806B7"/>
    <w:rsid w:val="00480A77"/>
    <w:rsid w:val="004866FC"/>
    <w:rsid w:val="004952A6"/>
    <w:rsid w:val="00496463"/>
    <w:rsid w:val="00497048"/>
    <w:rsid w:val="004A18F5"/>
    <w:rsid w:val="004B25E0"/>
    <w:rsid w:val="004C52B9"/>
    <w:rsid w:val="004E6A0B"/>
    <w:rsid w:val="004F06C2"/>
    <w:rsid w:val="004F2EF4"/>
    <w:rsid w:val="004F59DC"/>
    <w:rsid w:val="004F787D"/>
    <w:rsid w:val="0051701C"/>
    <w:rsid w:val="0052303E"/>
    <w:rsid w:val="00530F8A"/>
    <w:rsid w:val="005373F3"/>
    <w:rsid w:val="00543BE0"/>
    <w:rsid w:val="00547408"/>
    <w:rsid w:val="005607E3"/>
    <w:rsid w:val="005724D4"/>
    <w:rsid w:val="00576BFD"/>
    <w:rsid w:val="00594C41"/>
    <w:rsid w:val="00597F7A"/>
    <w:rsid w:val="005B00B0"/>
    <w:rsid w:val="005B442B"/>
    <w:rsid w:val="005B6CC0"/>
    <w:rsid w:val="005C551B"/>
    <w:rsid w:val="005C72EE"/>
    <w:rsid w:val="005C7D8E"/>
    <w:rsid w:val="005D30C0"/>
    <w:rsid w:val="005F7E9F"/>
    <w:rsid w:val="00602D4A"/>
    <w:rsid w:val="00606077"/>
    <w:rsid w:val="00611584"/>
    <w:rsid w:val="006207DC"/>
    <w:rsid w:val="00626C2A"/>
    <w:rsid w:val="0063391B"/>
    <w:rsid w:val="006414F3"/>
    <w:rsid w:val="006422E3"/>
    <w:rsid w:val="00642C48"/>
    <w:rsid w:val="00652243"/>
    <w:rsid w:val="006639E3"/>
    <w:rsid w:val="00664DE4"/>
    <w:rsid w:val="00671C44"/>
    <w:rsid w:val="00672EC8"/>
    <w:rsid w:val="00677168"/>
    <w:rsid w:val="00682278"/>
    <w:rsid w:val="00694B44"/>
    <w:rsid w:val="006A4D86"/>
    <w:rsid w:val="006A5547"/>
    <w:rsid w:val="006C2DEA"/>
    <w:rsid w:val="006D1120"/>
    <w:rsid w:val="006D301A"/>
    <w:rsid w:val="006D7BB5"/>
    <w:rsid w:val="006E74DC"/>
    <w:rsid w:val="006F200E"/>
    <w:rsid w:val="00700118"/>
    <w:rsid w:val="00732079"/>
    <w:rsid w:val="00733BD3"/>
    <w:rsid w:val="00745E8F"/>
    <w:rsid w:val="00750C4B"/>
    <w:rsid w:val="00756BF6"/>
    <w:rsid w:val="00764970"/>
    <w:rsid w:val="00784D0D"/>
    <w:rsid w:val="0078724E"/>
    <w:rsid w:val="00790919"/>
    <w:rsid w:val="0079092B"/>
    <w:rsid w:val="007926AF"/>
    <w:rsid w:val="007A3110"/>
    <w:rsid w:val="007A6FD6"/>
    <w:rsid w:val="007B331E"/>
    <w:rsid w:val="007B4E74"/>
    <w:rsid w:val="007E2D3A"/>
    <w:rsid w:val="007F31F7"/>
    <w:rsid w:val="007F47D2"/>
    <w:rsid w:val="007F76EE"/>
    <w:rsid w:val="008029E0"/>
    <w:rsid w:val="0080780C"/>
    <w:rsid w:val="00815AE4"/>
    <w:rsid w:val="00817DDF"/>
    <w:rsid w:val="00820080"/>
    <w:rsid w:val="0082188D"/>
    <w:rsid w:val="00830116"/>
    <w:rsid w:val="0083413E"/>
    <w:rsid w:val="00834A19"/>
    <w:rsid w:val="008376E1"/>
    <w:rsid w:val="00856C6E"/>
    <w:rsid w:val="00884DD7"/>
    <w:rsid w:val="008B306C"/>
    <w:rsid w:val="008B3339"/>
    <w:rsid w:val="008D6E0D"/>
    <w:rsid w:val="008F01A3"/>
    <w:rsid w:val="008F3874"/>
    <w:rsid w:val="009136EB"/>
    <w:rsid w:val="00913CF6"/>
    <w:rsid w:val="00925974"/>
    <w:rsid w:val="0093131F"/>
    <w:rsid w:val="00954F11"/>
    <w:rsid w:val="0095503A"/>
    <w:rsid w:val="00965367"/>
    <w:rsid w:val="00966741"/>
    <w:rsid w:val="0099075F"/>
    <w:rsid w:val="009929CC"/>
    <w:rsid w:val="009A08FD"/>
    <w:rsid w:val="009A413B"/>
    <w:rsid w:val="009A7E1B"/>
    <w:rsid w:val="009B2001"/>
    <w:rsid w:val="009B75A4"/>
    <w:rsid w:val="009C53D4"/>
    <w:rsid w:val="009C670D"/>
    <w:rsid w:val="009D535C"/>
    <w:rsid w:val="009D5784"/>
    <w:rsid w:val="009F01BE"/>
    <w:rsid w:val="009F10B2"/>
    <w:rsid w:val="009F3D37"/>
    <w:rsid w:val="009F5E97"/>
    <w:rsid w:val="00A0250F"/>
    <w:rsid w:val="00A10E92"/>
    <w:rsid w:val="00A14B25"/>
    <w:rsid w:val="00A2302D"/>
    <w:rsid w:val="00A25881"/>
    <w:rsid w:val="00A320B0"/>
    <w:rsid w:val="00A75725"/>
    <w:rsid w:val="00A7677C"/>
    <w:rsid w:val="00A838D6"/>
    <w:rsid w:val="00A93BC8"/>
    <w:rsid w:val="00AB44FD"/>
    <w:rsid w:val="00AC05FA"/>
    <w:rsid w:val="00AD05D8"/>
    <w:rsid w:val="00AF2A16"/>
    <w:rsid w:val="00AF6052"/>
    <w:rsid w:val="00B00141"/>
    <w:rsid w:val="00B05C43"/>
    <w:rsid w:val="00B121F0"/>
    <w:rsid w:val="00B22407"/>
    <w:rsid w:val="00B33483"/>
    <w:rsid w:val="00B35C1B"/>
    <w:rsid w:val="00B453E4"/>
    <w:rsid w:val="00B46BA1"/>
    <w:rsid w:val="00B501DD"/>
    <w:rsid w:val="00B556A5"/>
    <w:rsid w:val="00B55C67"/>
    <w:rsid w:val="00B63826"/>
    <w:rsid w:val="00B67568"/>
    <w:rsid w:val="00B70C93"/>
    <w:rsid w:val="00B7722C"/>
    <w:rsid w:val="00B775DE"/>
    <w:rsid w:val="00B814AF"/>
    <w:rsid w:val="00B962D9"/>
    <w:rsid w:val="00BE046A"/>
    <w:rsid w:val="00BF490F"/>
    <w:rsid w:val="00C06C9C"/>
    <w:rsid w:val="00C06D67"/>
    <w:rsid w:val="00C124F6"/>
    <w:rsid w:val="00C12940"/>
    <w:rsid w:val="00C2607A"/>
    <w:rsid w:val="00C26DEA"/>
    <w:rsid w:val="00C67919"/>
    <w:rsid w:val="00C71533"/>
    <w:rsid w:val="00C76BB5"/>
    <w:rsid w:val="00C82069"/>
    <w:rsid w:val="00C92A96"/>
    <w:rsid w:val="00C94AB2"/>
    <w:rsid w:val="00CB08DF"/>
    <w:rsid w:val="00CC1DEC"/>
    <w:rsid w:val="00CE1B4D"/>
    <w:rsid w:val="00CE2BA3"/>
    <w:rsid w:val="00D14E24"/>
    <w:rsid w:val="00D210CD"/>
    <w:rsid w:val="00D4648E"/>
    <w:rsid w:val="00D53287"/>
    <w:rsid w:val="00D80473"/>
    <w:rsid w:val="00D8178E"/>
    <w:rsid w:val="00D8678B"/>
    <w:rsid w:val="00D97D24"/>
    <w:rsid w:val="00DA72B5"/>
    <w:rsid w:val="00DB495B"/>
    <w:rsid w:val="00DB69E6"/>
    <w:rsid w:val="00DB7F77"/>
    <w:rsid w:val="00DC298C"/>
    <w:rsid w:val="00DC489E"/>
    <w:rsid w:val="00DC6B1F"/>
    <w:rsid w:val="00DD2B35"/>
    <w:rsid w:val="00DD30F0"/>
    <w:rsid w:val="00DD460C"/>
    <w:rsid w:val="00DD7524"/>
    <w:rsid w:val="00DE30DB"/>
    <w:rsid w:val="00DF19D2"/>
    <w:rsid w:val="00E0275A"/>
    <w:rsid w:val="00E0287B"/>
    <w:rsid w:val="00E06800"/>
    <w:rsid w:val="00E076C8"/>
    <w:rsid w:val="00E11E12"/>
    <w:rsid w:val="00E177E7"/>
    <w:rsid w:val="00E210ED"/>
    <w:rsid w:val="00E231B6"/>
    <w:rsid w:val="00E2569D"/>
    <w:rsid w:val="00E53B89"/>
    <w:rsid w:val="00E66872"/>
    <w:rsid w:val="00E7090B"/>
    <w:rsid w:val="00E83D20"/>
    <w:rsid w:val="00E91D07"/>
    <w:rsid w:val="00E92C28"/>
    <w:rsid w:val="00E97CD5"/>
    <w:rsid w:val="00EA069F"/>
    <w:rsid w:val="00EA3933"/>
    <w:rsid w:val="00EB1676"/>
    <w:rsid w:val="00EB2A07"/>
    <w:rsid w:val="00ED2850"/>
    <w:rsid w:val="00ED366F"/>
    <w:rsid w:val="00EF3649"/>
    <w:rsid w:val="00F05901"/>
    <w:rsid w:val="00F11A92"/>
    <w:rsid w:val="00F157C6"/>
    <w:rsid w:val="00F23762"/>
    <w:rsid w:val="00F27918"/>
    <w:rsid w:val="00F3052D"/>
    <w:rsid w:val="00F30638"/>
    <w:rsid w:val="00F320BA"/>
    <w:rsid w:val="00F470D4"/>
    <w:rsid w:val="00F47AB4"/>
    <w:rsid w:val="00F61FB5"/>
    <w:rsid w:val="00F74315"/>
    <w:rsid w:val="00F91E48"/>
    <w:rsid w:val="00F97E74"/>
    <w:rsid w:val="00FA0A03"/>
    <w:rsid w:val="00FB369E"/>
    <w:rsid w:val="00FC07BE"/>
    <w:rsid w:val="00FC1503"/>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33F6C2A2-7F3F-455B-86FE-B4924E41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character" w:customStyle="1" w:styleId="apple-converted-space">
    <w:name w:val="apple-converted-space"/>
    <w:basedOn w:val="DefaultParagraphFont"/>
    <w:rsid w:val="009F5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904803388">
      <w:bodyDiv w:val="1"/>
      <w:marLeft w:val="0"/>
      <w:marRight w:val="0"/>
      <w:marTop w:val="0"/>
      <w:marBottom w:val="0"/>
      <w:divBdr>
        <w:top w:val="none" w:sz="0" w:space="0" w:color="auto"/>
        <w:left w:val="none" w:sz="0" w:space="0" w:color="auto"/>
        <w:bottom w:val="none" w:sz="0" w:space="0" w:color="auto"/>
        <w:right w:val="none" w:sz="0" w:space="0" w:color="auto"/>
      </w:divBdr>
    </w:div>
    <w:div w:id="1732532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D14E7-F712-4A98-8F04-86B7D9994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1589</Words>
  <Characters>9062</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2015-07-27T14:32:00Z</dcterms:created>
  <dcterms:modified xsi:type="dcterms:W3CDTF">2015-07-27T14:32:00Z</dcterms:modified>
</cp:coreProperties>
</file>